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508"/>
        <w:gridCol w:w="121"/>
        <w:gridCol w:w="1041"/>
      </w:tblGrid>
      <w:tr w:rsidR="00C37E17" w:rsidRPr="00F33CEF"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1C549160" w:rsidR="00C37E17" w:rsidRPr="00F33CEF" w:rsidRDefault="00C37E17" w:rsidP="002B5FD1">
            <w:pPr>
              <w:jc w:val="center"/>
              <w:rPr>
                <w:b/>
                <w:bCs/>
                <w:sz w:val="18"/>
                <w:szCs w:val="18"/>
                <w:lang w:val="it-IT"/>
              </w:rPr>
            </w:pPr>
            <w:r w:rsidRPr="00F33CEF">
              <w:rPr>
                <w:b/>
                <w:bCs/>
                <w:iCs/>
                <w:sz w:val="18"/>
                <w:szCs w:val="18"/>
                <w:lang w:val="it-IT"/>
              </w:rPr>
              <w:t xml:space="preserve">Grila de verificare a conformităţii administrative și </w:t>
            </w:r>
            <w:r w:rsidR="00717AD4" w:rsidRPr="00F33CEF">
              <w:rPr>
                <w:b/>
                <w:bCs/>
                <w:iCs/>
                <w:sz w:val="18"/>
                <w:szCs w:val="18"/>
                <w:lang w:val="it-IT"/>
              </w:rPr>
              <w:t xml:space="preserve">a </w:t>
            </w:r>
            <w:r w:rsidR="002B5FD1" w:rsidRPr="00F33CEF">
              <w:rPr>
                <w:b/>
                <w:bCs/>
                <w:iCs/>
                <w:sz w:val="18"/>
                <w:szCs w:val="18"/>
                <w:lang w:val="it-IT"/>
              </w:rPr>
              <w:t>eligibilității cererilor</w:t>
            </w:r>
            <w:r w:rsidRPr="00F33CEF">
              <w:rPr>
                <w:b/>
                <w:bCs/>
                <w:iCs/>
                <w:sz w:val="18"/>
                <w:szCs w:val="18"/>
                <w:lang w:val="it-IT"/>
              </w:rPr>
              <w:t xml:space="preserve"> de finanţare</w:t>
            </w:r>
            <w:r w:rsidR="00717AD4" w:rsidRPr="00F33CEF">
              <w:rPr>
                <w:b/>
                <w:bCs/>
                <w:iCs/>
                <w:sz w:val="18"/>
                <w:szCs w:val="18"/>
                <w:lang w:val="it-IT"/>
              </w:rPr>
              <w:t xml:space="preserve"> </w:t>
            </w:r>
            <w:r w:rsidR="002B5FD1" w:rsidRPr="00F33CEF">
              <w:rPr>
                <w:b/>
                <w:bCs/>
                <w:iCs/>
                <w:sz w:val="18"/>
                <w:szCs w:val="18"/>
                <w:lang w:val="it-IT"/>
              </w:rPr>
              <w:t>aferente</w:t>
            </w:r>
            <w:r w:rsidR="00C247D4" w:rsidRPr="00F33CEF">
              <w:rPr>
                <w:b/>
                <w:bCs/>
                <w:iCs/>
                <w:sz w:val="18"/>
                <w:szCs w:val="18"/>
                <w:lang w:val="it-IT"/>
              </w:rPr>
              <w:t xml:space="preserve"> O.S.4.4</w:t>
            </w:r>
          </w:p>
        </w:tc>
      </w:tr>
      <w:tr w:rsidR="00C37E17" w:rsidRPr="00F33CEF" w14:paraId="6DD0A6FA" w14:textId="77777777" w:rsidTr="00C247D4">
        <w:trPr>
          <w:trHeight w:val="115"/>
          <w:tblHeader/>
        </w:trPr>
        <w:tc>
          <w:tcPr>
            <w:tcW w:w="3356" w:type="pct"/>
            <w:tcBorders>
              <w:bottom w:val="single" w:sz="4" w:space="0" w:color="auto"/>
            </w:tcBorders>
          </w:tcPr>
          <w:p w14:paraId="4A6C4A3E" w14:textId="77777777" w:rsidR="00C37E17" w:rsidRPr="00F33CEF" w:rsidRDefault="00C37E17" w:rsidP="003F3DE9">
            <w:pPr>
              <w:pStyle w:val="BodyText"/>
              <w:rPr>
                <w:rFonts w:ascii="Trebuchet MS" w:hAnsi="Trebuchet MS"/>
                <w:b/>
                <w:bCs/>
                <w:sz w:val="18"/>
                <w:szCs w:val="18"/>
                <w:lang w:val="it-IT"/>
              </w:rPr>
            </w:pPr>
          </w:p>
        </w:tc>
        <w:tc>
          <w:tcPr>
            <w:tcW w:w="813" w:type="pct"/>
            <w:gridSpan w:val="4"/>
            <w:tcBorders>
              <w:bottom w:val="single" w:sz="4" w:space="0" w:color="auto"/>
            </w:tcBorders>
          </w:tcPr>
          <w:p w14:paraId="3768F73A" w14:textId="75C03BD9" w:rsidR="00C37E17" w:rsidRPr="00F33CEF" w:rsidRDefault="0081052E" w:rsidP="003F3DE9">
            <w:pPr>
              <w:pStyle w:val="BodyText"/>
              <w:spacing w:before="0"/>
              <w:jc w:val="center"/>
              <w:rPr>
                <w:rFonts w:ascii="Trebuchet MS" w:hAnsi="Trebuchet MS"/>
                <w:b/>
                <w:bCs/>
                <w:sz w:val="18"/>
                <w:szCs w:val="18"/>
                <w:lang w:val="it-IT"/>
              </w:rPr>
            </w:pPr>
            <w:r w:rsidRPr="00F33CEF">
              <w:rPr>
                <w:rFonts w:ascii="Trebuchet MS" w:hAnsi="Trebuchet MS"/>
                <w:b/>
                <w:bCs/>
                <w:sz w:val="18"/>
                <w:szCs w:val="18"/>
                <w:lang w:val="it-IT"/>
              </w:rPr>
              <w:t>Expert 1</w:t>
            </w:r>
          </w:p>
        </w:tc>
        <w:tc>
          <w:tcPr>
            <w:tcW w:w="831" w:type="pct"/>
            <w:gridSpan w:val="5"/>
            <w:tcBorders>
              <w:bottom w:val="single" w:sz="4" w:space="0" w:color="auto"/>
            </w:tcBorders>
          </w:tcPr>
          <w:p w14:paraId="50E14995" w14:textId="6AC4F382" w:rsidR="00C37E17" w:rsidRPr="00F33CEF" w:rsidRDefault="0081052E" w:rsidP="003F3DE9">
            <w:pPr>
              <w:pStyle w:val="BodyText"/>
              <w:spacing w:before="0"/>
              <w:jc w:val="center"/>
              <w:rPr>
                <w:rFonts w:ascii="Trebuchet MS" w:hAnsi="Trebuchet MS"/>
                <w:b/>
                <w:bCs/>
                <w:sz w:val="18"/>
                <w:szCs w:val="18"/>
                <w:lang w:val="it-IT"/>
              </w:rPr>
            </w:pPr>
            <w:r w:rsidRPr="00F33CEF">
              <w:rPr>
                <w:rFonts w:ascii="Trebuchet MS" w:hAnsi="Trebuchet MS"/>
                <w:b/>
                <w:bCs/>
                <w:sz w:val="18"/>
                <w:szCs w:val="18"/>
                <w:lang w:val="it-IT"/>
              </w:rPr>
              <w:t>Expert 2</w:t>
            </w:r>
          </w:p>
        </w:tc>
      </w:tr>
      <w:tr w:rsidR="00C247D4" w:rsidRPr="00F33CEF" w14:paraId="42E5C7FA" w14:textId="77777777" w:rsidTr="00C247D4">
        <w:trPr>
          <w:trHeight w:val="20"/>
          <w:tblHeader/>
        </w:trPr>
        <w:tc>
          <w:tcPr>
            <w:tcW w:w="3356" w:type="pct"/>
            <w:tcBorders>
              <w:bottom w:val="single" w:sz="4" w:space="0" w:color="auto"/>
            </w:tcBorders>
          </w:tcPr>
          <w:p w14:paraId="4DED74BE" w14:textId="77777777" w:rsidR="00A71C84" w:rsidRPr="00F33CEF" w:rsidRDefault="00A71C84" w:rsidP="00A71C84">
            <w:pPr>
              <w:pStyle w:val="BodyText"/>
              <w:spacing w:before="60"/>
              <w:jc w:val="center"/>
              <w:rPr>
                <w:rFonts w:ascii="Trebuchet MS" w:hAnsi="Trebuchet MS"/>
                <w:b/>
                <w:bCs/>
                <w:sz w:val="18"/>
                <w:szCs w:val="18"/>
                <w:lang w:val="it-IT"/>
              </w:rPr>
            </w:pPr>
            <w:r w:rsidRPr="00F33CEF">
              <w:rPr>
                <w:rFonts w:ascii="Trebuchet MS" w:hAnsi="Trebuchet MS"/>
                <w:b/>
                <w:bCs/>
                <w:sz w:val="18"/>
                <w:szCs w:val="18"/>
                <w:lang w:val="it-IT"/>
              </w:rPr>
              <w:t>Cerinţa/ Criteriul</w:t>
            </w:r>
          </w:p>
        </w:tc>
        <w:tc>
          <w:tcPr>
            <w:tcW w:w="149" w:type="pct"/>
            <w:tcBorders>
              <w:bottom w:val="single" w:sz="4" w:space="0" w:color="auto"/>
            </w:tcBorders>
          </w:tcPr>
          <w:p w14:paraId="29A47464"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154A6F" w:rsidRDefault="00C247D4" w:rsidP="00C247D4">
            <w:pPr>
              <w:pStyle w:val="BodyText"/>
              <w:spacing w:before="60"/>
              <w:rPr>
                <w:rFonts w:ascii="Trebuchet MS" w:hAnsi="Trebuchet MS"/>
                <w:b/>
                <w:bCs/>
                <w:sz w:val="12"/>
                <w:szCs w:val="12"/>
                <w:lang w:val="it-IT"/>
              </w:rPr>
            </w:pPr>
            <w:r w:rsidRPr="00154A6F">
              <w:rPr>
                <w:rFonts w:ascii="Trebuchet MS" w:hAnsi="Trebuchet MS"/>
                <w:b/>
                <w:bCs/>
                <w:sz w:val="12"/>
                <w:szCs w:val="12"/>
                <w:lang w:val="it-IT"/>
              </w:rPr>
              <w:t>COMEN</w:t>
            </w:r>
            <w:r w:rsidR="00EC08EB" w:rsidRPr="00154A6F">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154A6F" w:rsidRDefault="00A71C84" w:rsidP="00EC08EB">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 xml:space="preserve"> </w:t>
            </w:r>
            <w:r w:rsidR="006D4FC5" w:rsidRPr="00154A6F">
              <w:rPr>
                <w:rFonts w:ascii="Trebuchet MS" w:hAnsi="Trebuchet MS"/>
                <w:b/>
                <w:bCs/>
                <w:sz w:val="12"/>
                <w:szCs w:val="12"/>
                <w:lang w:val="it-IT"/>
              </w:rPr>
              <w:t>COMENTARII</w:t>
            </w:r>
          </w:p>
        </w:tc>
      </w:tr>
      <w:tr w:rsidR="0058203A" w:rsidRPr="00F33CEF"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F33CEF" w:rsidRDefault="0058203A" w:rsidP="00196E3E">
            <w:pPr>
              <w:jc w:val="center"/>
              <w:rPr>
                <w:sz w:val="18"/>
                <w:szCs w:val="18"/>
                <w:lang w:val="it-IT"/>
              </w:rPr>
            </w:pPr>
            <w:r w:rsidRPr="00F33CEF">
              <w:rPr>
                <w:b/>
                <w:bCs/>
                <w:sz w:val="18"/>
                <w:szCs w:val="18"/>
                <w:lang w:val="it-IT"/>
              </w:rPr>
              <w:t xml:space="preserve">Verificarea conformităţii administrative </w:t>
            </w:r>
            <w:r w:rsidR="00717AD4" w:rsidRPr="00F33CEF">
              <w:rPr>
                <w:b/>
                <w:bCs/>
                <w:sz w:val="18"/>
                <w:szCs w:val="18"/>
                <w:lang w:val="it-IT"/>
              </w:rPr>
              <w:t xml:space="preserve">și a eligibilității </w:t>
            </w:r>
            <w:r w:rsidRPr="00F33CEF">
              <w:rPr>
                <w:b/>
                <w:bCs/>
                <w:sz w:val="18"/>
                <w:szCs w:val="18"/>
                <w:lang w:val="it-IT"/>
              </w:rPr>
              <w:t>cererii de finanţare</w:t>
            </w:r>
          </w:p>
        </w:tc>
      </w:tr>
      <w:tr w:rsidR="00C247D4" w:rsidRPr="00F33CEF" w14:paraId="13812089" w14:textId="77777777" w:rsidTr="00C247D4">
        <w:trPr>
          <w:trHeight w:val="1377"/>
          <w:tblHeader/>
        </w:trPr>
        <w:tc>
          <w:tcPr>
            <w:tcW w:w="3356" w:type="pct"/>
          </w:tcPr>
          <w:p w14:paraId="27ACB54C" w14:textId="77777777" w:rsidR="0058203A" w:rsidRPr="00F33CEF" w:rsidRDefault="0058203A" w:rsidP="00AC6D3D">
            <w:pPr>
              <w:numPr>
                <w:ilvl w:val="0"/>
                <w:numId w:val="3"/>
              </w:numPr>
              <w:spacing w:before="40" w:after="40"/>
              <w:rPr>
                <w:b/>
                <w:sz w:val="18"/>
                <w:szCs w:val="18"/>
                <w:lang w:val="it-IT"/>
              </w:rPr>
            </w:pPr>
            <w:r w:rsidRPr="00F33CEF">
              <w:rPr>
                <w:b/>
                <w:sz w:val="18"/>
                <w:szCs w:val="18"/>
                <w:lang w:val="it-IT"/>
              </w:rPr>
              <w:t>Completarea cererii de finanțare</w:t>
            </w:r>
          </w:p>
          <w:p w14:paraId="27B3DE28" w14:textId="4FF6AFC1" w:rsidR="0058203A" w:rsidRPr="00F33CEF" w:rsidRDefault="0058203A" w:rsidP="00E518C0">
            <w:pPr>
              <w:pStyle w:val="Header"/>
              <w:numPr>
                <w:ilvl w:val="0"/>
                <w:numId w:val="4"/>
              </w:numPr>
              <w:tabs>
                <w:tab w:val="clear" w:pos="4320"/>
                <w:tab w:val="center" w:pos="639"/>
              </w:tabs>
              <w:ind w:left="318"/>
              <w:jc w:val="both"/>
              <w:rPr>
                <w:sz w:val="18"/>
                <w:szCs w:val="18"/>
                <w:lang w:val="it-IT"/>
              </w:rPr>
            </w:pPr>
            <w:r w:rsidRPr="00F33CEF">
              <w:rPr>
                <w:sz w:val="18"/>
                <w:szCs w:val="18"/>
                <w:lang w:val="it-IT"/>
              </w:rPr>
              <w:t xml:space="preserve">Toate </w:t>
            </w:r>
            <w:r w:rsidRPr="00F33CEF">
              <w:rPr>
                <w:b/>
                <w:sz w:val="18"/>
                <w:szCs w:val="18"/>
                <w:lang w:val="it-IT"/>
              </w:rPr>
              <w:t>sec</w:t>
            </w:r>
            <w:r w:rsidRPr="00F33CEF">
              <w:rPr>
                <w:b/>
                <w:sz w:val="18"/>
                <w:szCs w:val="18"/>
              </w:rPr>
              <w:t>ţi</w:t>
            </w:r>
            <w:r w:rsidRPr="00F33CEF">
              <w:rPr>
                <w:b/>
                <w:sz w:val="18"/>
                <w:szCs w:val="18"/>
                <w:lang w:val="it-IT"/>
              </w:rPr>
              <w:t>unile obligatorii</w:t>
            </w:r>
            <w:r w:rsidR="00E401E3" w:rsidRPr="00F33CEF">
              <w:rPr>
                <w:rStyle w:val="FootnoteReference"/>
                <w:b/>
                <w:sz w:val="18"/>
                <w:szCs w:val="18"/>
                <w:lang w:val="it-IT"/>
              </w:rPr>
              <w:footnoteReference w:id="1"/>
            </w:r>
            <w:r w:rsidRPr="00F33CEF">
              <w:rPr>
                <w:sz w:val="18"/>
                <w:szCs w:val="18"/>
                <w:lang w:val="it-IT"/>
              </w:rPr>
              <w:t xml:space="preserve"> din cererea de finanțare în MySMIS sunt completate cu datele solicitate pentru specificul apelului de proiecte?</w:t>
            </w:r>
          </w:p>
          <w:p w14:paraId="760DE134" w14:textId="3A5E6B30" w:rsidR="0058203A" w:rsidRPr="00F33CEF" w:rsidRDefault="0058203A" w:rsidP="00E518C0">
            <w:pPr>
              <w:pStyle w:val="Header"/>
              <w:numPr>
                <w:ilvl w:val="0"/>
                <w:numId w:val="4"/>
              </w:numPr>
              <w:tabs>
                <w:tab w:val="center" w:pos="639"/>
              </w:tabs>
              <w:ind w:left="318"/>
              <w:jc w:val="both"/>
              <w:rPr>
                <w:b/>
                <w:sz w:val="18"/>
                <w:szCs w:val="18"/>
                <w:lang w:val="it-IT"/>
              </w:rPr>
            </w:pPr>
            <w:r w:rsidRPr="00F33CEF">
              <w:rPr>
                <w:sz w:val="18"/>
                <w:szCs w:val="18"/>
                <w:lang w:val="it-IT"/>
              </w:rPr>
              <w:t>Cererea de finanţare este completată în integralitate în limba română?</w:t>
            </w:r>
          </w:p>
        </w:tc>
        <w:tc>
          <w:tcPr>
            <w:tcW w:w="149" w:type="pct"/>
          </w:tcPr>
          <w:p w14:paraId="0D8581E1" w14:textId="77777777" w:rsidR="0058203A" w:rsidRPr="00F33CEF" w:rsidRDefault="0058203A" w:rsidP="00A71C84">
            <w:pPr>
              <w:jc w:val="center"/>
              <w:rPr>
                <w:sz w:val="18"/>
                <w:szCs w:val="18"/>
                <w:lang w:val="it-IT"/>
              </w:rPr>
            </w:pPr>
          </w:p>
        </w:tc>
        <w:tc>
          <w:tcPr>
            <w:tcW w:w="147" w:type="pct"/>
          </w:tcPr>
          <w:p w14:paraId="55D448AA" w14:textId="77777777" w:rsidR="0058203A" w:rsidRPr="00F33CEF" w:rsidRDefault="0058203A" w:rsidP="00A71C84">
            <w:pPr>
              <w:rPr>
                <w:sz w:val="18"/>
                <w:szCs w:val="18"/>
                <w:lang w:val="it-IT"/>
              </w:rPr>
            </w:pPr>
          </w:p>
        </w:tc>
        <w:tc>
          <w:tcPr>
            <w:tcW w:w="208" w:type="pct"/>
          </w:tcPr>
          <w:p w14:paraId="4BF476E0" w14:textId="77777777" w:rsidR="0058203A" w:rsidRPr="00F33CEF" w:rsidRDefault="0058203A" w:rsidP="00A71C84">
            <w:pPr>
              <w:rPr>
                <w:sz w:val="18"/>
                <w:szCs w:val="18"/>
                <w:lang w:val="it-IT"/>
              </w:rPr>
            </w:pPr>
          </w:p>
        </w:tc>
        <w:tc>
          <w:tcPr>
            <w:tcW w:w="309" w:type="pct"/>
          </w:tcPr>
          <w:p w14:paraId="7C815666" w14:textId="77777777" w:rsidR="0058203A" w:rsidRPr="00F33CEF" w:rsidRDefault="0058203A" w:rsidP="00A71C84">
            <w:pPr>
              <w:rPr>
                <w:sz w:val="18"/>
                <w:szCs w:val="18"/>
                <w:lang w:val="it-IT"/>
              </w:rPr>
            </w:pPr>
          </w:p>
        </w:tc>
        <w:tc>
          <w:tcPr>
            <w:tcW w:w="132" w:type="pct"/>
          </w:tcPr>
          <w:p w14:paraId="08DC7DE5" w14:textId="77777777" w:rsidR="0058203A" w:rsidRPr="00F33CEF" w:rsidRDefault="0058203A" w:rsidP="00A71C84">
            <w:pPr>
              <w:rPr>
                <w:sz w:val="18"/>
                <w:szCs w:val="18"/>
                <w:lang w:val="it-IT"/>
              </w:rPr>
            </w:pPr>
          </w:p>
        </w:tc>
        <w:tc>
          <w:tcPr>
            <w:tcW w:w="147" w:type="pct"/>
          </w:tcPr>
          <w:p w14:paraId="0DD670D1" w14:textId="77777777" w:rsidR="0058203A" w:rsidRPr="00F33CEF" w:rsidRDefault="0058203A" w:rsidP="00A71C84">
            <w:pPr>
              <w:rPr>
                <w:sz w:val="18"/>
                <w:szCs w:val="18"/>
                <w:lang w:val="it-IT"/>
              </w:rPr>
            </w:pPr>
          </w:p>
        </w:tc>
        <w:tc>
          <w:tcPr>
            <w:tcW w:w="168" w:type="pct"/>
          </w:tcPr>
          <w:p w14:paraId="76B2C55C" w14:textId="77777777" w:rsidR="0058203A" w:rsidRPr="00F33CEF" w:rsidRDefault="0058203A" w:rsidP="00A71C84">
            <w:pPr>
              <w:rPr>
                <w:sz w:val="18"/>
                <w:szCs w:val="18"/>
                <w:lang w:val="it-IT"/>
              </w:rPr>
            </w:pPr>
          </w:p>
        </w:tc>
        <w:tc>
          <w:tcPr>
            <w:tcW w:w="384" w:type="pct"/>
            <w:gridSpan w:val="2"/>
          </w:tcPr>
          <w:p w14:paraId="434A468B" w14:textId="77777777" w:rsidR="0058203A" w:rsidRPr="00F33CEF" w:rsidRDefault="0058203A" w:rsidP="00A71C84">
            <w:pPr>
              <w:rPr>
                <w:sz w:val="18"/>
                <w:szCs w:val="18"/>
                <w:lang w:val="it-IT"/>
              </w:rPr>
            </w:pPr>
          </w:p>
        </w:tc>
      </w:tr>
      <w:tr w:rsidR="00C247D4" w:rsidRPr="00F33CEF" w14:paraId="61C7D571" w14:textId="77777777" w:rsidTr="00C247D4">
        <w:trPr>
          <w:trHeight w:val="1549"/>
          <w:tblHeader/>
        </w:trPr>
        <w:tc>
          <w:tcPr>
            <w:tcW w:w="3356" w:type="pct"/>
          </w:tcPr>
          <w:p w14:paraId="3AFCB193" w14:textId="76432EC3" w:rsidR="00E518C0" w:rsidRPr="00F33CEF" w:rsidRDefault="00AD5875" w:rsidP="00E518C0">
            <w:pPr>
              <w:numPr>
                <w:ilvl w:val="0"/>
                <w:numId w:val="3"/>
              </w:numPr>
              <w:spacing w:after="0"/>
              <w:jc w:val="both"/>
              <w:rPr>
                <w:b/>
                <w:sz w:val="18"/>
                <w:szCs w:val="18"/>
              </w:rPr>
            </w:pPr>
            <w:r w:rsidRPr="00F33CEF">
              <w:rPr>
                <w:b/>
                <w:sz w:val="18"/>
                <w:szCs w:val="18"/>
              </w:rPr>
              <w:t>Depunerea</w:t>
            </w:r>
            <w:r w:rsidR="00E518C0" w:rsidRPr="00F33CEF">
              <w:rPr>
                <w:b/>
                <w:sz w:val="18"/>
                <w:szCs w:val="18"/>
              </w:rPr>
              <w:t>, c</w:t>
            </w:r>
            <w:r w:rsidR="00AC6D3D" w:rsidRPr="00F33CEF">
              <w:rPr>
                <w:b/>
                <w:sz w:val="18"/>
                <w:szCs w:val="18"/>
              </w:rPr>
              <w:t xml:space="preserve">ompletarea </w:t>
            </w:r>
            <w:r w:rsidR="00E518C0" w:rsidRPr="00F33CEF">
              <w:rPr>
                <w:b/>
                <w:sz w:val="18"/>
                <w:szCs w:val="18"/>
              </w:rPr>
              <w:t xml:space="preserve">şi semnarea </w:t>
            </w:r>
            <w:r w:rsidR="00AC6D3D" w:rsidRPr="00F33CEF">
              <w:rPr>
                <w:b/>
                <w:sz w:val="18"/>
                <w:szCs w:val="18"/>
              </w:rPr>
              <w:t>anexelor la cererea de finanțare</w:t>
            </w:r>
            <w:r w:rsidR="00CA757A" w:rsidRPr="00F33CEF">
              <w:rPr>
                <w:rStyle w:val="FootnoteReference"/>
                <w:b/>
                <w:sz w:val="18"/>
                <w:szCs w:val="18"/>
              </w:rPr>
              <w:footnoteReference w:id="2"/>
            </w:r>
          </w:p>
          <w:p w14:paraId="046E271B" w14:textId="506AA6FE" w:rsidR="00E518C0" w:rsidRPr="00F33CEF" w:rsidRDefault="00E518C0" w:rsidP="00AD0562">
            <w:pPr>
              <w:pStyle w:val="Header"/>
              <w:numPr>
                <w:ilvl w:val="0"/>
                <w:numId w:val="4"/>
              </w:numPr>
              <w:tabs>
                <w:tab w:val="clear" w:pos="4320"/>
                <w:tab w:val="center" w:pos="318"/>
              </w:tabs>
              <w:ind w:left="318"/>
              <w:jc w:val="both"/>
              <w:rPr>
                <w:sz w:val="18"/>
                <w:szCs w:val="18"/>
              </w:rPr>
            </w:pPr>
            <w:r w:rsidRPr="00F33CEF">
              <w:rPr>
                <w:sz w:val="18"/>
                <w:szCs w:val="18"/>
              </w:rPr>
              <w:t xml:space="preserve">Cererea de finanțare a fost transmisă însoțită de toate anexele </w:t>
            </w:r>
            <w:r w:rsidR="00154E75" w:rsidRPr="00F33CEF">
              <w:rPr>
                <w:sz w:val="18"/>
                <w:szCs w:val="18"/>
              </w:rPr>
              <w:t>obligatorii</w:t>
            </w:r>
            <w:r w:rsidRPr="00F33CEF">
              <w:rPr>
                <w:sz w:val="18"/>
                <w:szCs w:val="18"/>
              </w:rPr>
              <w:t>?</w:t>
            </w:r>
          </w:p>
          <w:p w14:paraId="14A3333C" w14:textId="481D451C" w:rsidR="00E518C0" w:rsidRPr="00F33CEF" w:rsidRDefault="00E518C0" w:rsidP="00AD0562">
            <w:pPr>
              <w:pStyle w:val="Header"/>
              <w:numPr>
                <w:ilvl w:val="0"/>
                <w:numId w:val="4"/>
              </w:numPr>
              <w:tabs>
                <w:tab w:val="clear" w:pos="4320"/>
                <w:tab w:val="center" w:pos="318"/>
              </w:tabs>
              <w:ind w:left="318"/>
              <w:jc w:val="both"/>
              <w:rPr>
                <w:sz w:val="18"/>
                <w:szCs w:val="18"/>
              </w:rPr>
            </w:pPr>
            <w:r w:rsidRPr="00F33CEF">
              <w:rPr>
                <w:sz w:val="18"/>
                <w:szCs w:val="18"/>
              </w:rPr>
              <w:t>Documentele ataşate s</w:t>
            </w:r>
            <w:r w:rsidR="00D95FE6" w:rsidRPr="00F33CEF">
              <w:rPr>
                <w:sz w:val="18"/>
                <w:szCs w:val="18"/>
              </w:rPr>
              <w:t>unt în perioada de valabilitate</w:t>
            </w:r>
            <w:r w:rsidRPr="00F33CEF">
              <w:rPr>
                <w:sz w:val="18"/>
                <w:szCs w:val="18"/>
              </w:rPr>
              <w:t>?</w:t>
            </w:r>
          </w:p>
          <w:p w14:paraId="66F39F2A" w14:textId="6025A3DF" w:rsidR="009B6D2C" w:rsidRPr="00F33CEF" w:rsidRDefault="00FF55E3" w:rsidP="009B6D2C">
            <w:pPr>
              <w:pStyle w:val="Header"/>
              <w:numPr>
                <w:ilvl w:val="0"/>
                <w:numId w:val="4"/>
              </w:numPr>
              <w:tabs>
                <w:tab w:val="center" w:pos="318"/>
              </w:tabs>
              <w:ind w:left="318"/>
              <w:jc w:val="both"/>
              <w:rPr>
                <w:sz w:val="18"/>
                <w:szCs w:val="18"/>
              </w:rPr>
            </w:pPr>
            <w:r w:rsidRPr="00F33CEF">
              <w:rPr>
                <w:sz w:val="18"/>
                <w:szCs w:val="18"/>
              </w:rPr>
              <w:t>Documentele anexate</w:t>
            </w:r>
            <w:r w:rsidR="007B1BF9" w:rsidRPr="00F33CEF">
              <w:rPr>
                <w:sz w:val="18"/>
                <w:szCs w:val="18"/>
              </w:rPr>
              <w:t xml:space="preserve"> la cererea de finanțare sunt semnate </w:t>
            </w:r>
            <w:r w:rsidR="001232FB" w:rsidRPr="00F33CEF">
              <w:rPr>
                <w:sz w:val="18"/>
                <w:szCs w:val="18"/>
              </w:rPr>
              <w:t>conform Ghidului specific?</w:t>
            </w:r>
          </w:p>
        </w:tc>
        <w:tc>
          <w:tcPr>
            <w:tcW w:w="149" w:type="pct"/>
          </w:tcPr>
          <w:p w14:paraId="2B2E0E29" w14:textId="77777777" w:rsidR="00A71C84" w:rsidRPr="00F33CEF" w:rsidRDefault="00A71C84" w:rsidP="00A71C84">
            <w:pPr>
              <w:jc w:val="center"/>
              <w:rPr>
                <w:sz w:val="18"/>
                <w:szCs w:val="18"/>
                <w:lang w:val="it-IT"/>
              </w:rPr>
            </w:pPr>
          </w:p>
        </w:tc>
        <w:tc>
          <w:tcPr>
            <w:tcW w:w="147" w:type="pct"/>
          </w:tcPr>
          <w:p w14:paraId="20E2170F" w14:textId="77777777" w:rsidR="00A71C84" w:rsidRPr="00F33CEF" w:rsidRDefault="00A71C84" w:rsidP="00A71C84">
            <w:pPr>
              <w:rPr>
                <w:sz w:val="18"/>
                <w:szCs w:val="18"/>
                <w:lang w:val="it-IT"/>
              </w:rPr>
            </w:pPr>
          </w:p>
        </w:tc>
        <w:tc>
          <w:tcPr>
            <w:tcW w:w="208" w:type="pct"/>
          </w:tcPr>
          <w:p w14:paraId="1C9B5DF6" w14:textId="77777777" w:rsidR="00A71C84" w:rsidRPr="00F33CEF" w:rsidRDefault="00A71C84" w:rsidP="00A71C84">
            <w:pPr>
              <w:rPr>
                <w:sz w:val="18"/>
                <w:szCs w:val="18"/>
                <w:lang w:val="it-IT"/>
              </w:rPr>
            </w:pPr>
          </w:p>
        </w:tc>
        <w:tc>
          <w:tcPr>
            <w:tcW w:w="309" w:type="pct"/>
          </w:tcPr>
          <w:p w14:paraId="0F707319" w14:textId="77777777" w:rsidR="00A71C84" w:rsidRPr="00F33CEF" w:rsidRDefault="00A71C84" w:rsidP="00A71C84">
            <w:pPr>
              <w:rPr>
                <w:sz w:val="18"/>
                <w:szCs w:val="18"/>
                <w:lang w:val="it-IT"/>
              </w:rPr>
            </w:pPr>
          </w:p>
        </w:tc>
        <w:tc>
          <w:tcPr>
            <w:tcW w:w="132" w:type="pct"/>
          </w:tcPr>
          <w:p w14:paraId="67FC398E" w14:textId="77777777" w:rsidR="00A71C84" w:rsidRPr="00F33CEF" w:rsidRDefault="00A71C84" w:rsidP="00A71C84">
            <w:pPr>
              <w:rPr>
                <w:sz w:val="18"/>
                <w:szCs w:val="18"/>
                <w:lang w:val="it-IT"/>
              </w:rPr>
            </w:pPr>
          </w:p>
        </w:tc>
        <w:tc>
          <w:tcPr>
            <w:tcW w:w="147" w:type="pct"/>
          </w:tcPr>
          <w:p w14:paraId="5238F49F" w14:textId="77777777" w:rsidR="00A71C84" w:rsidRPr="00F33CEF" w:rsidRDefault="00A71C84" w:rsidP="00A71C84">
            <w:pPr>
              <w:rPr>
                <w:sz w:val="18"/>
                <w:szCs w:val="18"/>
                <w:lang w:val="it-IT"/>
              </w:rPr>
            </w:pPr>
          </w:p>
        </w:tc>
        <w:tc>
          <w:tcPr>
            <w:tcW w:w="168" w:type="pct"/>
          </w:tcPr>
          <w:p w14:paraId="6E0D5126" w14:textId="77777777" w:rsidR="00A71C84" w:rsidRPr="00F33CEF" w:rsidRDefault="00A71C84" w:rsidP="00A71C84">
            <w:pPr>
              <w:rPr>
                <w:sz w:val="18"/>
                <w:szCs w:val="18"/>
                <w:lang w:val="it-IT"/>
              </w:rPr>
            </w:pPr>
          </w:p>
        </w:tc>
        <w:tc>
          <w:tcPr>
            <w:tcW w:w="384" w:type="pct"/>
            <w:gridSpan w:val="2"/>
          </w:tcPr>
          <w:p w14:paraId="0FEF1365" w14:textId="77777777" w:rsidR="00A71C84" w:rsidRPr="00F33CEF" w:rsidRDefault="00A71C84" w:rsidP="00A71C84">
            <w:pPr>
              <w:rPr>
                <w:sz w:val="18"/>
                <w:szCs w:val="18"/>
                <w:lang w:val="it-IT"/>
              </w:rPr>
            </w:pPr>
          </w:p>
        </w:tc>
      </w:tr>
      <w:tr w:rsidR="00C247D4" w:rsidRPr="00F33CEF" w14:paraId="3118A4A5" w14:textId="77777777" w:rsidTr="00C247D4">
        <w:trPr>
          <w:trHeight w:val="1690"/>
          <w:tblHeader/>
        </w:trPr>
        <w:tc>
          <w:tcPr>
            <w:tcW w:w="3356" w:type="pct"/>
          </w:tcPr>
          <w:p w14:paraId="08950E67" w14:textId="0F4EBCE8" w:rsidR="00D1431B" w:rsidRPr="00F33CEF" w:rsidRDefault="00AC6D3D" w:rsidP="00D1431B">
            <w:pPr>
              <w:numPr>
                <w:ilvl w:val="0"/>
                <w:numId w:val="3"/>
              </w:numPr>
              <w:spacing w:after="0"/>
              <w:jc w:val="both"/>
              <w:rPr>
                <w:b/>
                <w:sz w:val="18"/>
                <w:szCs w:val="18"/>
              </w:rPr>
            </w:pPr>
            <w:r w:rsidRPr="00F33CEF">
              <w:rPr>
                <w:b/>
                <w:sz w:val="18"/>
                <w:szCs w:val="18"/>
              </w:rPr>
              <w:t>Documentele statutare ale solicitantului</w:t>
            </w:r>
            <w:r w:rsidR="00244D7A" w:rsidRPr="00F33CEF">
              <w:rPr>
                <w:b/>
                <w:sz w:val="18"/>
                <w:szCs w:val="18"/>
              </w:rPr>
              <w:t xml:space="preserve"> ș</w:t>
            </w:r>
            <w:r w:rsidR="00363F5D" w:rsidRPr="00F33CEF">
              <w:rPr>
                <w:b/>
                <w:sz w:val="18"/>
                <w:szCs w:val="18"/>
              </w:rPr>
              <w:t>i, dacă</w:t>
            </w:r>
            <w:r w:rsidRPr="00F33CEF">
              <w:rPr>
                <w:b/>
                <w:sz w:val="18"/>
                <w:szCs w:val="18"/>
              </w:rPr>
              <w:t xml:space="preserve"> e</w:t>
            </w:r>
            <w:r w:rsidR="00363F5D" w:rsidRPr="00F33CEF">
              <w:rPr>
                <w:b/>
                <w:sz w:val="18"/>
                <w:szCs w:val="18"/>
              </w:rPr>
              <w:t>ste</w:t>
            </w:r>
            <w:r w:rsidRPr="00F33CEF">
              <w:rPr>
                <w:b/>
                <w:sz w:val="18"/>
                <w:szCs w:val="18"/>
              </w:rPr>
              <w:t xml:space="preserve"> cazul, ale partenerilor</w:t>
            </w:r>
          </w:p>
          <w:p w14:paraId="6BFA34AB" w14:textId="42223DAA" w:rsidR="00A71C84" w:rsidRPr="00F33CEF" w:rsidRDefault="009B4DB6" w:rsidP="00D95FE6">
            <w:pPr>
              <w:pStyle w:val="Header"/>
              <w:numPr>
                <w:ilvl w:val="0"/>
                <w:numId w:val="4"/>
              </w:numPr>
              <w:tabs>
                <w:tab w:val="clear" w:pos="4320"/>
              </w:tabs>
              <w:ind w:left="318"/>
              <w:jc w:val="both"/>
              <w:rPr>
                <w:sz w:val="18"/>
                <w:szCs w:val="18"/>
                <w:lang w:val="it-IT"/>
              </w:rPr>
            </w:pPr>
            <w:r w:rsidRPr="00F33CEF">
              <w:rPr>
                <w:sz w:val="18"/>
                <w:szCs w:val="18"/>
                <w:lang w:val="it-IT"/>
              </w:rPr>
              <w:t xml:space="preserve">Sunt </w:t>
            </w:r>
            <w:r w:rsidR="001373F2" w:rsidRPr="00F33CEF">
              <w:rPr>
                <w:sz w:val="18"/>
                <w:szCs w:val="18"/>
                <w:lang w:val="it-IT"/>
              </w:rPr>
              <w:t>anexate</w:t>
            </w:r>
            <w:r w:rsidRPr="00F33CEF">
              <w:rPr>
                <w:sz w:val="18"/>
                <w:szCs w:val="18"/>
                <w:lang w:val="it-IT"/>
              </w:rPr>
              <w:t xml:space="preserve"> documente</w:t>
            </w:r>
            <w:r w:rsidR="00375CDC" w:rsidRPr="00F33CEF">
              <w:rPr>
                <w:sz w:val="18"/>
                <w:szCs w:val="18"/>
                <w:lang w:val="it-IT"/>
              </w:rPr>
              <w:t>le</w:t>
            </w:r>
            <w:r w:rsidRPr="00F33CEF">
              <w:rPr>
                <w:sz w:val="18"/>
                <w:szCs w:val="18"/>
                <w:lang w:val="it-IT"/>
              </w:rPr>
              <w:t xml:space="preserve"> statutare </w:t>
            </w:r>
            <w:r w:rsidR="00CA7937" w:rsidRPr="00F33CEF">
              <w:rPr>
                <w:sz w:val="18"/>
                <w:szCs w:val="18"/>
                <w:lang w:val="it-IT"/>
              </w:rPr>
              <w:t xml:space="preserve">ale solicitantului </w:t>
            </w:r>
            <w:r w:rsidR="00035C55" w:rsidRPr="00F33CEF">
              <w:rPr>
                <w:sz w:val="18"/>
                <w:szCs w:val="18"/>
                <w:lang w:val="it-IT"/>
              </w:rPr>
              <w:t>și, dacă</w:t>
            </w:r>
            <w:r w:rsidR="00CA7937" w:rsidRPr="00F33CEF">
              <w:rPr>
                <w:sz w:val="18"/>
                <w:szCs w:val="18"/>
                <w:lang w:val="it-IT"/>
              </w:rPr>
              <w:t xml:space="preserve"> e cazul, ale</w:t>
            </w:r>
            <w:r w:rsidR="00CA7937" w:rsidRPr="00F33CEF">
              <w:rPr>
                <w:sz w:val="18"/>
                <w:szCs w:val="18"/>
              </w:rPr>
              <w:t xml:space="preserve"> partenerilor,</w:t>
            </w:r>
            <w:r w:rsidR="00CA7937" w:rsidRPr="00F33CEF">
              <w:rPr>
                <w:sz w:val="18"/>
                <w:szCs w:val="18"/>
                <w:lang w:val="it-IT"/>
              </w:rPr>
              <w:t xml:space="preserve"> </w:t>
            </w:r>
            <w:r w:rsidRPr="00F33CEF">
              <w:rPr>
                <w:sz w:val="18"/>
                <w:szCs w:val="18"/>
                <w:lang w:val="it-IT"/>
              </w:rPr>
              <w:t>în vigoare la data depunerii cererii de finan</w:t>
            </w:r>
            <w:r w:rsidR="00D95FE6" w:rsidRPr="00F33CEF">
              <w:rPr>
                <w:sz w:val="18"/>
                <w:szCs w:val="18"/>
                <w:lang w:val="it-IT"/>
              </w:rPr>
              <w:t>țare,</w:t>
            </w:r>
            <w:r w:rsidR="00906BF1" w:rsidRPr="00F33CEF">
              <w:rPr>
                <w:sz w:val="18"/>
                <w:szCs w:val="18"/>
                <w:lang w:val="it-IT"/>
              </w:rPr>
              <w:t xml:space="preserve"> prezentate </w:t>
            </w:r>
            <w:r w:rsidR="00CA7937" w:rsidRPr="00F33CEF">
              <w:rPr>
                <w:sz w:val="18"/>
                <w:szCs w:val="18"/>
              </w:rPr>
              <w:t>în Ghidu</w:t>
            </w:r>
            <w:r w:rsidR="00A56F9E" w:rsidRPr="00F33CEF">
              <w:rPr>
                <w:sz w:val="18"/>
                <w:szCs w:val="18"/>
                <w:lang w:val="it-IT"/>
              </w:rPr>
              <w:t>l specific</w:t>
            </w:r>
            <w:r w:rsidR="007B07E7" w:rsidRPr="00F33CEF">
              <w:rPr>
                <w:sz w:val="18"/>
                <w:szCs w:val="18"/>
                <w:lang w:val="it-IT"/>
              </w:rPr>
              <w:t xml:space="preserve"> (sub</w:t>
            </w:r>
            <w:r w:rsidR="00563BFC" w:rsidRPr="00F33CEF">
              <w:rPr>
                <w:sz w:val="18"/>
                <w:szCs w:val="18"/>
                <w:lang w:val="it-IT"/>
              </w:rPr>
              <w:t>-secțiunea 5.4.1, punctul 1</w:t>
            </w:r>
            <w:r w:rsidR="003B2B1D" w:rsidRPr="00F33CEF">
              <w:rPr>
                <w:sz w:val="18"/>
                <w:szCs w:val="18"/>
                <w:lang w:val="it-IT"/>
              </w:rPr>
              <w:t>)</w:t>
            </w:r>
            <w:r w:rsidR="00C40D99" w:rsidRPr="00F33CEF">
              <w:rPr>
                <w:sz w:val="18"/>
                <w:szCs w:val="18"/>
                <w:lang w:val="it-IT"/>
              </w:rPr>
              <w:t>?</w:t>
            </w:r>
          </w:p>
          <w:p w14:paraId="41F5859C" w14:textId="71BB698D" w:rsidR="00C504F0" w:rsidRPr="00F33CEF" w:rsidRDefault="00C40D99" w:rsidP="00B12E5C">
            <w:pPr>
              <w:pStyle w:val="Header"/>
              <w:numPr>
                <w:ilvl w:val="0"/>
                <w:numId w:val="4"/>
              </w:numPr>
              <w:tabs>
                <w:tab w:val="center" w:pos="639"/>
              </w:tabs>
              <w:ind w:left="318"/>
              <w:jc w:val="both"/>
              <w:rPr>
                <w:sz w:val="18"/>
                <w:szCs w:val="18"/>
                <w:lang w:val="it-IT"/>
              </w:rPr>
            </w:pPr>
            <w:r w:rsidRPr="00F33CEF">
              <w:rPr>
                <w:sz w:val="18"/>
                <w:szCs w:val="18"/>
                <w:lang w:val="it-IT"/>
              </w:rPr>
              <w:t>Informațiile rezultate din cadrul documentelor statutare sunt aceleași cu cele din cadru</w:t>
            </w:r>
            <w:r w:rsidR="00563BFC" w:rsidRPr="00F33CEF">
              <w:rPr>
                <w:sz w:val="18"/>
                <w:szCs w:val="18"/>
                <w:lang w:val="it-IT"/>
              </w:rPr>
              <w:t>l cererii de finanțare referitoare la</w:t>
            </w:r>
            <w:r w:rsidRPr="00F33CEF">
              <w:rPr>
                <w:sz w:val="18"/>
                <w:szCs w:val="18"/>
                <w:lang w:val="it-IT"/>
              </w:rPr>
              <w:t xml:space="preserve"> identificarea solicitantului?</w:t>
            </w:r>
          </w:p>
        </w:tc>
        <w:tc>
          <w:tcPr>
            <w:tcW w:w="149" w:type="pct"/>
          </w:tcPr>
          <w:p w14:paraId="0313861F" w14:textId="77777777" w:rsidR="00A71C84" w:rsidRPr="00F33CEF" w:rsidRDefault="00A71C84" w:rsidP="00A71C84">
            <w:pPr>
              <w:jc w:val="center"/>
              <w:rPr>
                <w:sz w:val="18"/>
                <w:szCs w:val="18"/>
                <w:lang w:val="it-IT"/>
              </w:rPr>
            </w:pPr>
          </w:p>
        </w:tc>
        <w:tc>
          <w:tcPr>
            <w:tcW w:w="147" w:type="pct"/>
          </w:tcPr>
          <w:p w14:paraId="1F0CFB93" w14:textId="77777777" w:rsidR="00A71C84" w:rsidRPr="00F33CEF" w:rsidRDefault="00A71C84" w:rsidP="00A71C84">
            <w:pPr>
              <w:rPr>
                <w:sz w:val="18"/>
                <w:szCs w:val="18"/>
                <w:lang w:val="it-IT"/>
              </w:rPr>
            </w:pPr>
          </w:p>
        </w:tc>
        <w:tc>
          <w:tcPr>
            <w:tcW w:w="208" w:type="pct"/>
          </w:tcPr>
          <w:p w14:paraId="501C059A" w14:textId="77777777" w:rsidR="00A71C84" w:rsidRPr="00F33CEF" w:rsidRDefault="00A71C84" w:rsidP="00A71C84">
            <w:pPr>
              <w:rPr>
                <w:sz w:val="18"/>
                <w:szCs w:val="18"/>
                <w:lang w:val="it-IT"/>
              </w:rPr>
            </w:pPr>
          </w:p>
        </w:tc>
        <w:tc>
          <w:tcPr>
            <w:tcW w:w="309" w:type="pct"/>
          </w:tcPr>
          <w:p w14:paraId="5E0FD590" w14:textId="77777777" w:rsidR="00A71C84" w:rsidRPr="00F33CEF" w:rsidRDefault="00A71C84" w:rsidP="00A71C84">
            <w:pPr>
              <w:rPr>
                <w:sz w:val="18"/>
                <w:szCs w:val="18"/>
                <w:lang w:val="it-IT"/>
              </w:rPr>
            </w:pPr>
          </w:p>
        </w:tc>
        <w:tc>
          <w:tcPr>
            <w:tcW w:w="132" w:type="pct"/>
          </w:tcPr>
          <w:p w14:paraId="2080CF61" w14:textId="77777777" w:rsidR="00A71C84" w:rsidRPr="00F33CEF" w:rsidRDefault="00A71C84" w:rsidP="00A71C84">
            <w:pPr>
              <w:rPr>
                <w:sz w:val="18"/>
                <w:szCs w:val="18"/>
                <w:lang w:val="it-IT"/>
              </w:rPr>
            </w:pPr>
          </w:p>
        </w:tc>
        <w:tc>
          <w:tcPr>
            <w:tcW w:w="147" w:type="pct"/>
          </w:tcPr>
          <w:p w14:paraId="08A07C75" w14:textId="77777777" w:rsidR="00A71C84" w:rsidRPr="00F33CEF" w:rsidRDefault="00A71C84" w:rsidP="00A71C84">
            <w:pPr>
              <w:rPr>
                <w:sz w:val="18"/>
                <w:szCs w:val="18"/>
                <w:lang w:val="it-IT"/>
              </w:rPr>
            </w:pPr>
          </w:p>
        </w:tc>
        <w:tc>
          <w:tcPr>
            <w:tcW w:w="168" w:type="pct"/>
          </w:tcPr>
          <w:p w14:paraId="0FD33B2C" w14:textId="77777777" w:rsidR="00A71C84" w:rsidRPr="00F33CEF" w:rsidRDefault="00A71C84" w:rsidP="00A71C84">
            <w:pPr>
              <w:rPr>
                <w:sz w:val="18"/>
                <w:szCs w:val="18"/>
                <w:lang w:val="it-IT"/>
              </w:rPr>
            </w:pPr>
          </w:p>
        </w:tc>
        <w:tc>
          <w:tcPr>
            <w:tcW w:w="384" w:type="pct"/>
            <w:gridSpan w:val="2"/>
          </w:tcPr>
          <w:p w14:paraId="3591AFF9" w14:textId="77777777" w:rsidR="00A71C84" w:rsidRPr="00F33CEF" w:rsidRDefault="00A71C84" w:rsidP="00A71C84">
            <w:pPr>
              <w:rPr>
                <w:sz w:val="18"/>
                <w:szCs w:val="18"/>
                <w:lang w:val="it-IT"/>
              </w:rPr>
            </w:pPr>
          </w:p>
        </w:tc>
      </w:tr>
      <w:tr w:rsidR="00C247D4" w:rsidRPr="00F33CEF" w14:paraId="5E163BD4" w14:textId="77777777" w:rsidTr="00C247D4">
        <w:trPr>
          <w:trHeight w:val="297"/>
          <w:tblHeader/>
        </w:trPr>
        <w:tc>
          <w:tcPr>
            <w:tcW w:w="3356" w:type="pct"/>
          </w:tcPr>
          <w:p w14:paraId="1F1C0B6D" w14:textId="515AC75A" w:rsidR="00C504F0" w:rsidRPr="00F33CEF" w:rsidRDefault="00C504F0" w:rsidP="00C504F0">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Forma de constituire a solicitantului</w:t>
            </w:r>
          </w:p>
          <w:p w14:paraId="11EF0AA0" w14:textId="545DF50D" w:rsidR="00C504F0" w:rsidRPr="00F33CEF" w:rsidRDefault="00C504F0" w:rsidP="00C504F0">
            <w:pPr>
              <w:pStyle w:val="Header"/>
              <w:numPr>
                <w:ilvl w:val="0"/>
                <w:numId w:val="4"/>
              </w:numPr>
              <w:tabs>
                <w:tab w:val="clear" w:pos="4320"/>
                <w:tab w:val="center" w:pos="639"/>
              </w:tabs>
              <w:jc w:val="both"/>
              <w:rPr>
                <w:sz w:val="18"/>
                <w:szCs w:val="18"/>
                <w:lang w:val="it-IT"/>
              </w:rPr>
            </w:pPr>
            <w:r w:rsidRPr="00F33CEF">
              <w:rPr>
                <w:sz w:val="18"/>
                <w:szCs w:val="18"/>
                <w:lang w:val="it-IT"/>
              </w:rPr>
              <w:t>Solicitantul se încadrează în categoria solicitanților eligibili și are una dintre formele de constituire prevăzute în ghidul specific?</w:t>
            </w:r>
            <w:r w:rsidRPr="00F33CEF">
              <w:rPr>
                <w:sz w:val="18"/>
                <w:szCs w:val="18"/>
              </w:rPr>
              <w:t xml:space="preserve"> </w:t>
            </w:r>
            <w:r w:rsidR="00BC4398" w:rsidRPr="00F33CEF">
              <w:rPr>
                <w:sz w:val="18"/>
                <w:szCs w:val="18"/>
                <w:lang w:val="it-IT"/>
              </w:rPr>
              <w:t>(secțiunea 2.6 și 4.1</w:t>
            </w:r>
            <w:r w:rsidRPr="00F33CEF">
              <w:rPr>
                <w:sz w:val="18"/>
                <w:szCs w:val="18"/>
                <w:lang w:val="it-IT"/>
              </w:rPr>
              <w:t>, punctul 1).</w:t>
            </w:r>
          </w:p>
          <w:p w14:paraId="1A774E2E" w14:textId="77777777" w:rsidR="00C504F0" w:rsidRPr="00F33CEF" w:rsidRDefault="00C504F0" w:rsidP="00C504F0">
            <w:pPr>
              <w:pStyle w:val="Header"/>
              <w:numPr>
                <w:ilvl w:val="0"/>
                <w:numId w:val="4"/>
              </w:numPr>
              <w:tabs>
                <w:tab w:val="clear" w:pos="4320"/>
                <w:tab w:val="center" w:pos="639"/>
              </w:tabs>
              <w:jc w:val="both"/>
              <w:rPr>
                <w:sz w:val="18"/>
                <w:szCs w:val="18"/>
                <w:lang w:val="it-IT"/>
              </w:rPr>
            </w:pPr>
            <w:r w:rsidRPr="00F33CEF">
              <w:rPr>
                <w:sz w:val="18"/>
                <w:szCs w:val="18"/>
              </w:rPr>
              <w:t>În cazul proiectelor depuse în parteneriat, membrii individuali ai parteneriatului respectă forma de constituire prevăzută în cadrul ghidului specific apelului de proiecte?</w:t>
            </w:r>
          </w:p>
          <w:p w14:paraId="67A52A28" w14:textId="19CCFCE1" w:rsidR="00C504F0" w:rsidRPr="00F33CEF" w:rsidRDefault="00C504F0" w:rsidP="00C504F0">
            <w:pPr>
              <w:pStyle w:val="Header"/>
              <w:numPr>
                <w:ilvl w:val="0"/>
                <w:numId w:val="4"/>
              </w:numPr>
              <w:tabs>
                <w:tab w:val="clear" w:pos="4320"/>
                <w:tab w:val="center" w:pos="639"/>
              </w:tabs>
              <w:jc w:val="both"/>
              <w:rPr>
                <w:sz w:val="18"/>
                <w:szCs w:val="18"/>
                <w:lang w:val="it-IT"/>
              </w:rPr>
            </w:pPr>
            <w:r w:rsidRPr="00F33CEF">
              <w:rPr>
                <w:sz w:val="18"/>
                <w:szCs w:val="18"/>
              </w:rPr>
              <w:t>Sunt respectate cerințele din ghidul specific, secțiunea 2.6, cu privire la unitatea administrativ-teritorială  care poate reprezenta liderul de parteneriat</w:t>
            </w:r>
            <w:r w:rsidR="009D79CE" w:rsidRPr="00F33CEF">
              <w:rPr>
                <w:sz w:val="18"/>
                <w:szCs w:val="18"/>
              </w:rPr>
              <w:t xml:space="preserve"> al proiectului</w:t>
            </w:r>
            <w:r w:rsidRPr="00F33CEF">
              <w:rPr>
                <w:sz w:val="18"/>
                <w:szCs w:val="18"/>
              </w:rPr>
              <w:t>?</w:t>
            </w:r>
          </w:p>
        </w:tc>
        <w:tc>
          <w:tcPr>
            <w:tcW w:w="149" w:type="pct"/>
          </w:tcPr>
          <w:p w14:paraId="464F2D1A" w14:textId="77777777" w:rsidR="00C504F0" w:rsidRPr="00F33CEF" w:rsidRDefault="00C504F0" w:rsidP="00A71C84">
            <w:pPr>
              <w:jc w:val="center"/>
              <w:rPr>
                <w:sz w:val="18"/>
                <w:szCs w:val="18"/>
                <w:lang w:val="it-IT"/>
              </w:rPr>
            </w:pPr>
          </w:p>
        </w:tc>
        <w:tc>
          <w:tcPr>
            <w:tcW w:w="147" w:type="pct"/>
          </w:tcPr>
          <w:p w14:paraId="66821FDA" w14:textId="77777777" w:rsidR="00C504F0" w:rsidRPr="00F33CEF" w:rsidRDefault="00C504F0" w:rsidP="00A71C84">
            <w:pPr>
              <w:rPr>
                <w:sz w:val="18"/>
                <w:szCs w:val="18"/>
                <w:lang w:val="it-IT"/>
              </w:rPr>
            </w:pPr>
          </w:p>
        </w:tc>
        <w:tc>
          <w:tcPr>
            <w:tcW w:w="208" w:type="pct"/>
          </w:tcPr>
          <w:p w14:paraId="290CCD22" w14:textId="77777777" w:rsidR="00C504F0" w:rsidRPr="00F33CEF" w:rsidRDefault="00C504F0" w:rsidP="00A71C84">
            <w:pPr>
              <w:rPr>
                <w:sz w:val="18"/>
                <w:szCs w:val="18"/>
                <w:lang w:val="it-IT"/>
              </w:rPr>
            </w:pPr>
          </w:p>
        </w:tc>
        <w:tc>
          <w:tcPr>
            <w:tcW w:w="309" w:type="pct"/>
          </w:tcPr>
          <w:p w14:paraId="6B264A25" w14:textId="77777777" w:rsidR="00C504F0" w:rsidRPr="00F33CEF" w:rsidRDefault="00C504F0" w:rsidP="00A71C84">
            <w:pPr>
              <w:rPr>
                <w:sz w:val="18"/>
                <w:szCs w:val="18"/>
                <w:lang w:val="it-IT"/>
              </w:rPr>
            </w:pPr>
          </w:p>
        </w:tc>
        <w:tc>
          <w:tcPr>
            <w:tcW w:w="132" w:type="pct"/>
          </w:tcPr>
          <w:p w14:paraId="36F76182" w14:textId="77777777" w:rsidR="00C504F0" w:rsidRPr="00F33CEF" w:rsidRDefault="00C504F0" w:rsidP="00A71C84">
            <w:pPr>
              <w:rPr>
                <w:sz w:val="18"/>
                <w:szCs w:val="18"/>
                <w:lang w:val="it-IT"/>
              </w:rPr>
            </w:pPr>
          </w:p>
        </w:tc>
        <w:tc>
          <w:tcPr>
            <w:tcW w:w="147" w:type="pct"/>
          </w:tcPr>
          <w:p w14:paraId="4B6479A3" w14:textId="77777777" w:rsidR="00C504F0" w:rsidRPr="00F33CEF" w:rsidRDefault="00C504F0" w:rsidP="00A71C84">
            <w:pPr>
              <w:rPr>
                <w:sz w:val="18"/>
                <w:szCs w:val="18"/>
                <w:lang w:val="it-IT"/>
              </w:rPr>
            </w:pPr>
          </w:p>
        </w:tc>
        <w:tc>
          <w:tcPr>
            <w:tcW w:w="168" w:type="pct"/>
          </w:tcPr>
          <w:p w14:paraId="689B5201" w14:textId="77777777" w:rsidR="00C504F0" w:rsidRPr="00F33CEF" w:rsidRDefault="00C504F0" w:rsidP="00A71C84">
            <w:pPr>
              <w:rPr>
                <w:sz w:val="18"/>
                <w:szCs w:val="18"/>
                <w:lang w:val="it-IT"/>
              </w:rPr>
            </w:pPr>
          </w:p>
        </w:tc>
        <w:tc>
          <w:tcPr>
            <w:tcW w:w="384" w:type="pct"/>
            <w:gridSpan w:val="2"/>
          </w:tcPr>
          <w:p w14:paraId="29A5F0DE" w14:textId="77777777" w:rsidR="00C504F0" w:rsidRPr="00F33CEF" w:rsidRDefault="00C504F0" w:rsidP="00A71C84">
            <w:pPr>
              <w:rPr>
                <w:sz w:val="18"/>
                <w:szCs w:val="18"/>
                <w:lang w:val="it-IT"/>
              </w:rPr>
            </w:pPr>
          </w:p>
        </w:tc>
      </w:tr>
      <w:tr w:rsidR="00C247D4" w:rsidRPr="00F33CEF" w14:paraId="7D56AAC1" w14:textId="77777777" w:rsidTr="00A61C5A">
        <w:trPr>
          <w:trHeight w:val="1713"/>
          <w:tblHeader/>
        </w:trPr>
        <w:tc>
          <w:tcPr>
            <w:tcW w:w="3356" w:type="pct"/>
          </w:tcPr>
          <w:p w14:paraId="7B74DD9A" w14:textId="5508C75D" w:rsidR="00AC6D3D" w:rsidRPr="00F33CEF" w:rsidRDefault="00AC6D3D" w:rsidP="00AC6D3D">
            <w:pPr>
              <w:numPr>
                <w:ilvl w:val="0"/>
                <w:numId w:val="3"/>
              </w:numPr>
              <w:spacing w:after="0"/>
              <w:jc w:val="both"/>
              <w:rPr>
                <w:b/>
                <w:sz w:val="18"/>
                <w:szCs w:val="18"/>
              </w:rPr>
            </w:pPr>
            <w:r w:rsidRPr="00F33CEF">
              <w:rPr>
                <w:b/>
                <w:sz w:val="18"/>
                <w:szCs w:val="18"/>
              </w:rPr>
              <w:t>Documentele privind identificarea reprezentantului legal al solicitantului și, dacă este cazul, a</w:t>
            </w:r>
            <w:r w:rsidR="0081100A" w:rsidRPr="00F33CEF">
              <w:rPr>
                <w:b/>
                <w:sz w:val="18"/>
                <w:szCs w:val="18"/>
              </w:rPr>
              <w:t xml:space="preserve">l </w:t>
            </w:r>
            <w:r w:rsidRPr="00F33CEF">
              <w:rPr>
                <w:b/>
                <w:sz w:val="18"/>
                <w:szCs w:val="18"/>
              </w:rPr>
              <w:t>partenerilor</w:t>
            </w:r>
          </w:p>
          <w:p w14:paraId="43283CEF" w14:textId="2F4479D7" w:rsidR="0041736A" w:rsidRPr="00F33CEF" w:rsidRDefault="00A71C84" w:rsidP="00A56F9E">
            <w:pPr>
              <w:pStyle w:val="Header"/>
              <w:numPr>
                <w:ilvl w:val="0"/>
                <w:numId w:val="4"/>
              </w:numPr>
              <w:tabs>
                <w:tab w:val="clear" w:pos="4320"/>
                <w:tab w:val="center" w:pos="318"/>
              </w:tabs>
              <w:ind w:left="318"/>
              <w:jc w:val="both"/>
              <w:rPr>
                <w:color w:val="0070C0"/>
                <w:sz w:val="18"/>
                <w:szCs w:val="18"/>
                <w:lang w:val="it-IT"/>
              </w:rPr>
            </w:pPr>
            <w:r w:rsidRPr="00F33CEF">
              <w:rPr>
                <w:sz w:val="18"/>
                <w:szCs w:val="18"/>
                <w:lang w:val="it-IT"/>
              </w:rPr>
              <w:t>Este ata</w:t>
            </w:r>
            <w:r w:rsidR="00BB4FB2" w:rsidRPr="00F33CEF">
              <w:rPr>
                <w:sz w:val="18"/>
                <w:szCs w:val="18"/>
                <w:lang w:val="it-IT"/>
              </w:rPr>
              <w:t xml:space="preserve">şat </w:t>
            </w:r>
            <w:r w:rsidRPr="00F33CEF">
              <w:rPr>
                <w:sz w:val="18"/>
                <w:szCs w:val="18"/>
                <w:lang w:val="it-IT"/>
              </w:rPr>
              <w:t>un document de identi</w:t>
            </w:r>
            <w:r w:rsidR="00035C55" w:rsidRPr="00F33CEF">
              <w:rPr>
                <w:sz w:val="18"/>
                <w:szCs w:val="18"/>
                <w:lang w:val="it-IT"/>
              </w:rPr>
              <w:t>ficare a</w:t>
            </w:r>
            <w:r w:rsidR="00A56F9E" w:rsidRPr="00F33CEF">
              <w:rPr>
                <w:sz w:val="18"/>
                <w:szCs w:val="18"/>
                <w:lang w:val="it-IT"/>
              </w:rPr>
              <w:t>l</w:t>
            </w:r>
            <w:r w:rsidR="00035C55" w:rsidRPr="00F33CEF">
              <w:rPr>
                <w:sz w:val="18"/>
                <w:szCs w:val="18"/>
                <w:lang w:val="it-IT"/>
              </w:rPr>
              <w:t xml:space="preserve"> reprezentantului legal al solicitantului și, dacă este cazul, a</w:t>
            </w:r>
            <w:r w:rsidR="00196E3E" w:rsidRPr="00F33CEF">
              <w:rPr>
                <w:sz w:val="18"/>
                <w:szCs w:val="18"/>
                <w:lang w:val="it-IT"/>
              </w:rPr>
              <w:t>l</w:t>
            </w:r>
            <w:r w:rsidR="00035C55" w:rsidRPr="00F33CEF">
              <w:rPr>
                <w:sz w:val="18"/>
                <w:szCs w:val="18"/>
                <w:lang w:val="it-IT"/>
              </w:rPr>
              <w:t xml:space="preserve"> </w:t>
            </w:r>
            <w:r w:rsidR="00A56F9E" w:rsidRPr="00F33CEF">
              <w:rPr>
                <w:sz w:val="18"/>
                <w:szCs w:val="18"/>
                <w:lang w:val="it-IT"/>
              </w:rPr>
              <w:t xml:space="preserve">reprezentanţilor legali ai </w:t>
            </w:r>
            <w:r w:rsidR="00035C55" w:rsidRPr="00F33CEF">
              <w:rPr>
                <w:sz w:val="18"/>
                <w:szCs w:val="18"/>
                <w:lang w:val="it-IT"/>
              </w:rPr>
              <w:t>partenerilor</w:t>
            </w:r>
            <w:r w:rsidR="0037268E" w:rsidRPr="00F33CEF">
              <w:rPr>
                <w:sz w:val="18"/>
                <w:szCs w:val="18"/>
                <w:lang w:val="it-IT"/>
              </w:rPr>
              <w:t xml:space="preserve"> </w:t>
            </w:r>
            <w:r w:rsidR="00E634D7" w:rsidRPr="00F33CEF">
              <w:rPr>
                <w:sz w:val="18"/>
                <w:szCs w:val="18"/>
                <w:lang w:val="it-IT"/>
              </w:rPr>
              <w:t>?</w:t>
            </w:r>
          </w:p>
          <w:p w14:paraId="78A8FE2F" w14:textId="4CB72BC9" w:rsidR="008E43F0" w:rsidRPr="00A61C5A" w:rsidRDefault="00D801C4" w:rsidP="006F29CD">
            <w:pPr>
              <w:pStyle w:val="Header"/>
              <w:numPr>
                <w:ilvl w:val="0"/>
                <w:numId w:val="4"/>
              </w:numPr>
              <w:tabs>
                <w:tab w:val="clear" w:pos="4320"/>
                <w:tab w:val="center" w:pos="318"/>
              </w:tabs>
              <w:ind w:left="318"/>
              <w:jc w:val="both"/>
              <w:rPr>
                <w:color w:val="0070C0"/>
                <w:sz w:val="18"/>
                <w:szCs w:val="18"/>
                <w:lang w:val="it-IT"/>
              </w:rPr>
            </w:pPr>
            <w:r w:rsidRPr="00F33CEF">
              <w:rPr>
                <w:sz w:val="18"/>
                <w:szCs w:val="18"/>
                <w:lang w:val="it-IT"/>
              </w:rPr>
              <w:t>Datele din documentele</w:t>
            </w:r>
            <w:r w:rsidR="00E634D7" w:rsidRPr="00F33CEF">
              <w:rPr>
                <w:sz w:val="18"/>
                <w:szCs w:val="18"/>
                <w:lang w:val="it-IT"/>
              </w:rPr>
              <w:t xml:space="preserve"> de identificare sunt aceleași cu cele menționate în cadrul cererii de finanțare la secțiunea privind identificarea reprezentantului legal?</w:t>
            </w:r>
          </w:p>
        </w:tc>
        <w:tc>
          <w:tcPr>
            <w:tcW w:w="149" w:type="pct"/>
          </w:tcPr>
          <w:p w14:paraId="062C3E19" w14:textId="77777777" w:rsidR="00A71C84" w:rsidRPr="00F33CEF" w:rsidRDefault="00A71C84" w:rsidP="00A71C84">
            <w:pPr>
              <w:jc w:val="center"/>
              <w:rPr>
                <w:sz w:val="18"/>
                <w:szCs w:val="18"/>
                <w:lang w:val="it-IT"/>
              </w:rPr>
            </w:pPr>
          </w:p>
        </w:tc>
        <w:tc>
          <w:tcPr>
            <w:tcW w:w="147" w:type="pct"/>
          </w:tcPr>
          <w:p w14:paraId="6A5703A5" w14:textId="77777777" w:rsidR="00A71C84" w:rsidRPr="00F33CEF" w:rsidRDefault="00A71C84" w:rsidP="00A71C84">
            <w:pPr>
              <w:rPr>
                <w:sz w:val="18"/>
                <w:szCs w:val="18"/>
                <w:lang w:val="it-IT"/>
              </w:rPr>
            </w:pPr>
          </w:p>
        </w:tc>
        <w:tc>
          <w:tcPr>
            <w:tcW w:w="208" w:type="pct"/>
          </w:tcPr>
          <w:p w14:paraId="2733C47C" w14:textId="77777777" w:rsidR="00A71C84" w:rsidRPr="00F33CEF" w:rsidRDefault="00A71C84" w:rsidP="00A71C84">
            <w:pPr>
              <w:rPr>
                <w:sz w:val="18"/>
                <w:szCs w:val="18"/>
                <w:lang w:val="it-IT"/>
              </w:rPr>
            </w:pPr>
          </w:p>
        </w:tc>
        <w:tc>
          <w:tcPr>
            <w:tcW w:w="309" w:type="pct"/>
          </w:tcPr>
          <w:p w14:paraId="08057FF9" w14:textId="77777777" w:rsidR="00A71C84" w:rsidRPr="00F33CEF" w:rsidRDefault="00A71C84" w:rsidP="00A71C84">
            <w:pPr>
              <w:rPr>
                <w:sz w:val="18"/>
                <w:szCs w:val="18"/>
                <w:lang w:val="it-IT"/>
              </w:rPr>
            </w:pPr>
          </w:p>
        </w:tc>
        <w:tc>
          <w:tcPr>
            <w:tcW w:w="132" w:type="pct"/>
          </w:tcPr>
          <w:p w14:paraId="560B2C67" w14:textId="77777777" w:rsidR="00A71C84" w:rsidRPr="00F33CEF" w:rsidRDefault="00A71C84" w:rsidP="00A71C84">
            <w:pPr>
              <w:rPr>
                <w:sz w:val="18"/>
                <w:szCs w:val="18"/>
                <w:lang w:val="it-IT"/>
              </w:rPr>
            </w:pPr>
          </w:p>
        </w:tc>
        <w:tc>
          <w:tcPr>
            <w:tcW w:w="147" w:type="pct"/>
          </w:tcPr>
          <w:p w14:paraId="05B3470F" w14:textId="77777777" w:rsidR="00A71C84" w:rsidRPr="00F33CEF" w:rsidRDefault="00A71C84" w:rsidP="00A71C84">
            <w:pPr>
              <w:rPr>
                <w:sz w:val="18"/>
                <w:szCs w:val="18"/>
                <w:lang w:val="it-IT"/>
              </w:rPr>
            </w:pPr>
          </w:p>
        </w:tc>
        <w:tc>
          <w:tcPr>
            <w:tcW w:w="168" w:type="pct"/>
          </w:tcPr>
          <w:p w14:paraId="49B9C38B" w14:textId="77777777" w:rsidR="00A71C84" w:rsidRPr="00F33CEF" w:rsidRDefault="00A71C84" w:rsidP="00A71C84">
            <w:pPr>
              <w:rPr>
                <w:sz w:val="18"/>
                <w:szCs w:val="18"/>
                <w:lang w:val="it-IT"/>
              </w:rPr>
            </w:pPr>
          </w:p>
        </w:tc>
        <w:tc>
          <w:tcPr>
            <w:tcW w:w="384" w:type="pct"/>
            <w:gridSpan w:val="2"/>
          </w:tcPr>
          <w:p w14:paraId="768F9511" w14:textId="77777777" w:rsidR="00A71C84" w:rsidRPr="00F33CEF" w:rsidRDefault="00A71C84" w:rsidP="00A71C84">
            <w:pPr>
              <w:rPr>
                <w:sz w:val="18"/>
                <w:szCs w:val="18"/>
                <w:lang w:val="it-IT"/>
              </w:rPr>
            </w:pPr>
          </w:p>
        </w:tc>
      </w:tr>
      <w:tr w:rsidR="00C247D4" w:rsidRPr="00F33CEF" w14:paraId="54D592DC" w14:textId="77777777" w:rsidTr="00C247D4">
        <w:trPr>
          <w:trHeight w:val="1267"/>
          <w:tblHeader/>
        </w:trPr>
        <w:tc>
          <w:tcPr>
            <w:tcW w:w="3356" w:type="pct"/>
          </w:tcPr>
          <w:p w14:paraId="61CB2E9B" w14:textId="77777777" w:rsidR="008F0633" w:rsidRPr="00F33CEF" w:rsidRDefault="008F0633" w:rsidP="008F0633">
            <w:pPr>
              <w:pStyle w:val="ListParagraph"/>
              <w:spacing w:after="0"/>
              <w:ind w:left="928"/>
              <w:rPr>
                <w:rFonts w:ascii="Trebuchet MS" w:hAnsi="Trebuchet MS"/>
                <w:b/>
                <w:sz w:val="18"/>
                <w:szCs w:val="18"/>
              </w:rPr>
            </w:pPr>
          </w:p>
          <w:p w14:paraId="079C91B2" w14:textId="30AA5E65" w:rsidR="009B6D2C" w:rsidRPr="00F33CEF" w:rsidRDefault="009B6D2C" w:rsidP="009B6D2C">
            <w:pPr>
              <w:pStyle w:val="ListParagraph"/>
              <w:numPr>
                <w:ilvl w:val="0"/>
                <w:numId w:val="3"/>
              </w:numPr>
              <w:spacing w:after="0"/>
              <w:rPr>
                <w:rFonts w:ascii="Trebuchet MS" w:hAnsi="Trebuchet MS"/>
                <w:b/>
                <w:sz w:val="18"/>
                <w:szCs w:val="18"/>
              </w:rPr>
            </w:pPr>
            <w:r w:rsidRPr="00F33CEF">
              <w:rPr>
                <w:rFonts w:ascii="Calibri" w:hAnsi="Calibri" w:cs="Calibri"/>
                <w:b/>
                <w:sz w:val="18"/>
                <w:szCs w:val="18"/>
              </w:rPr>
              <w:t>Ȋ</w:t>
            </w:r>
            <w:r w:rsidRPr="00F33CEF">
              <w:rPr>
                <w:rFonts w:ascii="Trebuchet MS" w:hAnsi="Trebuchet MS"/>
                <w:b/>
                <w:sz w:val="18"/>
                <w:szCs w:val="18"/>
              </w:rPr>
              <w:t>nca</w:t>
            </w:r>
            <w:r w:rsidR="00A61C5A">
              <w:rPr>
                <w:rFonts w:ascii="Trebuchet MS" w:hAnsi="Trebuchet MS"/>
                <w:b/>
                <w:sz w:val="18"/>
                <w:szCs w:val="18"/>
              </w:rPr>
              <w:t>darea în obiectivul specific 10.1</w:t>
            </w:r>
          </w:p>
          <w:p w14:paraId="1C016812" w14:textId="77777777" w:rsidR="009B6D2C" w:rsidRPr="00F33CEF" w:rsidRDefault="009B6D2C" w:rsidP="009B6D2C">
            <w:pPr>
              <w:pStyle w:val="ListParagraph"/>
              <w:spacing w:after="0"/>
              <w:ind w:left="928"/>
              <w:rPr>
                <w:rFonts w:ascii="Trebuchet MS" w:hAnsi="Trebuchet MS"/>
                <w:b/>
                <w:sz w:val="18"/>
                <w:szCs w:val="18"/>
              </w:rPr>
            </w:pPr>
          </w:p>
          <w:p w14:paraId="40D21F82" w14:textId="3A6D721F" w:rsidR="009B6D2C" w:rsidRPr="00F33CEF" w:rsidRDefault="009B6D2C" w:rsidP="009B6D2C">
            <w:pPr>
              <w:pStyle w:val="ListParagraph"/>
              <w:numPr>
                <w:ilvl w:val="0"/>
                <w:numId w:val="4"/>
              </w:numPr>
              <w:spacing w:after="0"/>
              <w:rPr>
                <w:rFonts w:ascii="Trebuchet MS" w:hAnsi="Trebuchet MS"/>
                <w:sz w:val="18"/>
                <w:szCs w:val="18"/>
              </w:rPr>
            </w:pPr>
            <w:r w:rsidRPr="00F33CEF">
              <w:rPr>
                <w:rFonts w:ascii="Trebuchet MS" w:hAnsi="Trebuchet MS"/>
                <w:sz w:val="18"/>
                <w:szCs w:val="18"/>
              </w:rPr>
              <w:t>Proiectul şi activităţile sale se încad</w:t>
            </w:r>
            <w:r w:rsidR="00523EE6" w:rsidRPr="00F33CEF">
              <w:rPr>
                <w:rFonts w:ascii="Trebuchet MS" w:hAnsi="Trebuchet MS"/>
                <w:sz w:val="18"/>
                <w:szCs w:val="18"/>
              </w:rPr>
              <w:t xml:space="preserve">rează în </w:t>
            </w:r>
            <w:r w:rsidR="00A61C5A">
              <w:rPr>
                <w:rFonts w:ascii="Trebuchet MS" w:hAnsi="Trebuchet MS"/>
                <w:sz w:val="18"/>
                <w:szCs w:val="18"/>
              </w:rPr>
              <w:t>Obiectivul Specific 10.1</w:t>
            </w:r>
            <w:r w:rsidRPr="00F33CEF">
              <w:rPr>
                <w:rFonts w:ascii="Trebuchet MS" w:hAnsi="Trebuchet MS"/>
                <w:sz w:val="18"/>
                <w:szCs w:val="18"/>
              </w:rPr>
              <w:t xml:space="preserve"> (conform </w:t>
            </w:r>
            <w:r w:rsidR="00523EE6" w:rsidRPr="00F33CEF">
              <w:rPr>
                <w:rFonts w:ascii="Trebuchet MS" w:hAnsi="Trebuchet MS"/>
                <w:sz w:val="18"/>
                <w:szCs w:val="18"/>
              </w:rPr>
              <w:t>secţiunilor relevante</w:t>
            </w:r>
            <w:r w:rsidRPr="00F33CEF">
              <w:rPr>
                <w:rFonts w:ascii="Trebuchet MS" w:hAnsi="Trebuchet MS"/>
                <w:sz w:val="18"/>
                <w:szCs w:val="18"/>
              </w:rPr>
              <w:t xml:space="preserve"> din Ghidul specific)?</w:t>
            </w:r>
          </w:p>
          <w:p w14:paraId="1894CD4A" w14:textId="29FEB16B" w:rsidR="00C8319A" w:rsidRPr="00F33CEF" w:rsidRDefault="00C8319A" w:rsidP="00E50566">
            <w:pPr>
              <w:pStyle w:val="Header"/>
              <w:tabs>
                <w:tab w:val="clear" w:pos="4320"/>
                <w:tab w:val="center" w:pos="318"/>
              </w:tabs>
              <w:ind w:left="318"/>
              <w:jc w:val="both"/>
              <w:rPr>
                <w:sz w:val="18"/>
                <w:szCs w:val="18"/>
                <w:lang w:val="it-IT"/>
              </w:rPr>
            </w:pPr>
          </w:p>
        </w:tc>
        <w:tc>
          <w:tcPr>
            <w:tcW w:w="149" w:type="pct"/>
          </w:tcPr>
          <w:p w14:paraId="1F944156" w14:textId="77777777" w:rsidR="00A71C84" w:rsidRPr="00F33CEF" w:rsidRDefault="00A71C84" w:rsidP="00A71C84">
            <w:pPr>
              <w:jc w:val="center"/>
              <w:rPr>
                <w:sz w:val="18"/>
                <w:szCs w:val="18"/>
                <w:lang w:val="it-IT"/>
              </w:rPr>
            </w:pPr>
          </w:p>
        </w:tc>
        <w:tc>
          <w:tcPr>
            <w:tcW w:w="147" w:type="pct"/>
          </w:tcPr>
          <w:p w14:paraId="159B5597" w14:textId="77777777" w:rsidR="00A71C84" w:rsidRPr="00F33CEF" w:rsidRDefault="00A71C84" w:rsidP="00A71C84">
            <w:pPr>
              <w:rPr>
                <w:sz w:val="18"/>
                <w:szCs w:val="18"/>
                <w:lang w:val="it-IT"/>
              </w:rPr>
            </w:pPr>
          </w:p>
        </w:tc>
        <w:tc>
          <w:tcPr>
            <w:tcW w:w="208" w:type="pct"/>
          </w:tcPr>
          <w:p w14:paraId="032F3110" w14:textId="77777777" w:rsidR="00A71C84" w:rsidRPr="00F33CEF" w:rsidRDefault="00A71C84" w:rsidP="00A71C84">
            <w:pPr>
              <w:rPr>
                <w:sz w:val="18"/>
                <w:szCs w:val="18"/>
                <w:lang w:val="it-IT"/>
              </w:rPr>
            </w:pPr>
          </w:p>
        </w:tc>
        <w:tc>
          <w:tcPr>
            <w:tcW w:w="309" w:type="pct"/>
          </w:tcPr>
          <w:p w14:paraId="4479F6EC" w14:textId="77777777" w:rsidR="00A71C84" w:rsidRPr="00F33CEF" w:rsidRDefault="00A71C84" w:rsidP="00A71C84">
            <w:pPr>
              <w:rPr>
                <w:sz w:val="18"/>
                <w:szCs w:val="18"/>
                <w:lang w:val="it-IT"/>
              </w:rPr>
            </w:pPr>
          </w:p>
        </w:tc>
        <w:tc>
          <w:tcPr>
            <w:tcW w:w="132" w:type="pct"/>
          </w:tcPr>
          <w:p w14:paraId="160299D9" w14:textId="77777777" w:rsidR="00A71C84" w:rsidRPr="00F33CEF" w:rsidRDefault="00A71C84" w:rsidP="00A71C84">
            <w:pPr>
              <w:rPr>
                <w:sz w:val="18"/>
                <w:szCs w:val="18"/>
                <w:lang w:val="it-IT"/>
              </w:rPr>
            </w:pPr>
          </w:p>
        </w:tc>
        <w:tc>
          <w:tcPr>
            <w:tcW w:w="147" w:type="pct"/>
          </w:tcPr>
          <w:p w14:paraId="7CD4E9B4" w14:textId="77777777" w:rsidR="00A71C84" w:rsidRPr="00F33CEF" w:rsidRDefault="00A71C84" w:rsidP="00A71C84">
            <w:pPr>
              <w:rPr>
                <w:sz w:val="18"/>
                <w:szCs w:val="18"/>
                <w:lang w:val="it-IT"/>
              </w:rPr>
            </w:pPr>
          </w:p>
        </w:tc>
        <w:tc>
          <w:tcPr>
            <w:tcW w:w="168" w:type="pct"/>
          </w:tcPr>
          <w:p w14:paraId="0F16905C" w14:textId="77777777" w:rsidR="00A71C84" w:rsidRPr="00F33CEF" w:rsidRDefault="00A71C84" w:rsidP="00A71C84">
            <w:pPr>
              <w:rPr>
                <w:sz w:val="18"/>
                <w:szCs w:val="18"/>
                <w:lang w:val="it-IT"/>
              </w:rPr>
            </w:pPr>
          </w:p>
        </w:tc>
        <w:tc>
          <w:tcPr>
            <w:tcW w:w="384" w:type="pct"/>
            <w:gridSpan w:val="2"/>
          </w:tcPr>
          <w:p w14:paraId="6FACD789" w14:textId="77777777" w:rsidR="00A71C84" w:rsidRPr="00F33CEF" w:rsidRDefault="00A71C84" w:rsidP="00A71C84">
            <w:pPr>
              <w:rPr>
                <w:sz w:val="18"/>
                <w:szCs w:val="18"/>
                <w:lang w:val="it-IT"/>
              </w:rPr>
            </w:pPr>
          </w:p>
        </w:tc>
      </w:tr>
      <w:tr w:rsidR="00C247D4" w:rsidRPr="00F33CEF" w14:paraId="1481CC15" w14:textId="77777777" w:rsidTr="00C247D4">
        <w:trPr>
          <w:trHeight w:val="470"/>
          <w:tblHeader/>
        </w:trPr>
        <w:tc>
          <w:tcPr>
            <w:tcW w:w="3356" w:type="pct"/>
          </w:tcPr>
          <w:p w14:paraId="59C3D6BE" w14:textId="77777777" w:rsidR="00C8319A" w:rsidRPr="00F33CEF" w:rsidRDefault="00C8319A" w:rsidP="00C8319A">
            <w:pPr>
              <w:numPr>
                <w:ilvl w:val="0"/>
                <w:numId w:val="3"/>
              </w:numPr>
              <w:spacing w:after="0"/>
              <w:jc w:val="both"/>
              <w:rPr>
                <w:b/>
                <w:sz w:val="18"/>
                <w:szCs w:val="18"/>
              </w:rPr>
            </w:pPr>
            <w:r w:rsidRPr="00F33CEF">
              <w:rPr>
                <w:b/>
                <w:sz w:val="18"/>
                <w:szCs w:val="18"/>
              </w:rPr>
              <w:t xml:space="preserve">Locul de implementare a proiectului </w:t>
            </w:r>
          </w:p>
          <w:p w14:paraId="49121FA0" w14:textId="33D5F0A2" w:rsidR="00C8319A" w:rsidRPr="00F33CEF" w:rsidRDefault="00C8319A" w:rsidP="00184606">
            <w:pPr>
              <w:pStyle w:val="Header"/>
              <w:numPr>
                <w:ilvl w:val="0"/>
                <w:numId w:val="4"/>
              </w:numPr>
              <w:tabs>
                <w:tab w:val="clear" w:pos="4320"/>
                <w:tab w:val="center" w:pos="639"/>
              </w:tabs>
              <w:jc w:val="both"/>
              <w:rPr>
                <w:sz w:val="18"/>
                <w:szCs w:val="18"/>
              </w:rPr>
            </w:pPr>
            <w:r w:rsidRPr="00F33CEF">
              <w:rPr>
                <w:sz w:val="18"/>
                <w:szCs w:val="18"/>
              </w:rPr>
              <w:t>Locul de implementare a proiect</w:t>
            </w:r>
            <w:r w:rsidR="00A26A25" w:rsidRPr="00F33CEF">
              <w:rPr>
                <w:sz w:val="18"/>
                <w:szCs w:val="18"/>
              </w:rPr>
              <w:t>ului este situat în</w:t>
            </w:r>
            <w:r w:rsidR="00184606" w:rsidRPr="00F33CEF">
              <w:rPr>
                <w:sz w:val="18"/>
                <w:szCs w:val="18"/>
              </w:rPr>
              <w:t xml:space="preserve"> regiunea de dezvoltare în care a fost depusă cererea de finanț</w:t>
            </w:r>
            <w:r w:rsidRPr="00F33CEF">
              <w:rPr>
                <w:sz w:val="18"/>
                <w:szCs w:val="18"/>
              </w:rPr>
              <w:t>are</w:t>
            </w:r>
            <w:r w:rsidR="00EB62BE" w:rsidRPr="00F33CEF">
              <w:rPr>
                <w:sz w:val="18"/>
                <w:szCs w:val="18"/>
              </w:rPr>
              <w:t>, conform secţiunii 2.6 din ghid</w:t>
            </w:r>
            <w:r w:rsidRPr="00F33CEF">
              <w:rPr>
                <w:sz w:val="18"/>
                <w:szCs w:val="18"/>
              </w:rPr>
              <w:t>?</w:t>
            </w:r>
          </w:p>
          <w:p w14:paraId="5A41F89A" w14:textId="3E54A591" w:rsidR="0044629A" w:rsidRPr="00F33CEF" w:rsidRDefault="0044629A" w:rsidP="00034A0C">
            <w:pPr>
              <w:ind w:left="142"/>
              <w:rPr>
                <w:rFonts w:cs="Arial"/>
                <w:sz w:val="18"/>
                <w:szCs w:val="18"/>
              </w:rPr>
            </w:pPr>
          </w:p>
        </w:tc>
        <w:tc>
          <w:tcPr>
            <w:tcW w:w="149" w:type="pct"/>
          </w:tcPr>
          <w:p w14:paraId="2FEB18F8" w14:textId="77777777" w:rsidR="00C8319A" w:rsidRPr="00F33CEF" w:rsidRDefault="00C8319A" w:rsidP="00A71C84">
            <w:pPr>
              <w:jc w:val="center"/>
              <w:rPr>
                <w:sz w:val="18"/>
                <w:szCs w:val="18"/>
                <w:lang w:val="it-IT"/>
              </w:rPr>
            </w:pPr>
          </w:p>
        </w:tc>
        <w:tc>
          <w:tcPr>
            <w:tcW w:w="147" w:type="pct"/>
          </w:tcPr>
          <w:p w14:paraId="6929A095" w14:textId="77777777" w:rsidR="00C8319A" w:rsidRPr="00F33CEF" w:rsidRDefault="00C8319A" w:rsidP="00A71C84">
            <w:pPr>
              <w:rPr>
                <w:sz w:val="18"/>
                <w:szCs w:val="18"/>
                <w:lang w:val="it-IT"/>
              </w:rPr>
            </w:pPr>
          </w:p>
        </w:tc>
        <w:tc>
          <w:tcPr>
            <w:tcW w:w="208" w:type="pct"/>
          </w:tcPr>
          <w:p w14:paraId="7D0260B2" w14:textId="77777777" w:rsidR="00C8319A" w:rsidRPr="00F33CEF" w:rsidRDefault="00C8319A" w:rsidP="00A71C84">
            <w:pPr>
              <w:rPr>
                <w:sz w:val="18"/>
                <w:szCs w:val="18"/>
                <w:lang w:val="it-IT"/>
              </w:rPr>
            </w:pPr>
          </w:p>
        </w:tc>
        <w:tc>
          <w:tcPr>
            <w:tcW w:w="309" w:type="pct"/>
          </w:tcPr>
          <w:p w14:paraId="5F44946F" w14:textId="77777777" w:rsidR="00C8319A" w:rsidRPr="00F33CEF" w:rsidRDefault="00C8319A" w:rsidP="00A71C84">
            <w:pPr>
              <w:rPr>
                <w:sz w:val="18"/>
                <w:szCs w:val="18"/>
                <w:lang w:val="it-IT"/>
              </w:rPr>
            </w:pPr>
          </w:p>
        </w:tc>
        <w:tc>
          <w:tcPr>
            <w:tcW w:w="132" w:type="pct"/>
          </w:tcPr>
          <w:p w14:paraId="64FF4542" w14:textId="77777777" w:rsidR="00C8319A" w:rsidRPr="00F33CEF" w:rsidRDefault="00C8319A" w:rsidP="00A71C84">
            <w:pPr>
              <w:rPr>
                <w:sz w:val="18"/>
                <w:szCs w:val="18"/>
                <w:lang w:val="it-IT"/>
              </w:rPr>
            </w:pPr>
          </w:p>
        </w:tc>
        <w:tc>
          <w:tcPr>
            <w:tcW w:w="147" w:type="pct"/>
          </w:tcPr>
          <w:p w14:paraId="3010D423" w14:textId="77777777" w:rsidR="00C8319A" w:rsidRPr="00F33CEF" w:rsidRDefault="00C8319A" w:rsidP="00A71C84">
            <w:pPr>
              <w:rPr>
                <w:sz w:val="18"/>
                <w:szCs w:val="18"/>
                <w:lang w:val="it-IT"/>
              </w:rPr>
            </w:pPr>
          </w:p>
        </w:tc>
        <w:tc>
          <w:tcPr>
            <w:tcW w:w="168" w:type="pct"/>
          </w:tcPr>
          <w:p w14:paraId="10A7106B" w14:textId="77777777" w:rsidR="00C8319A" w:rsidRPr="00F33CEF" w:rsidRDefault="00C8319A" w:rsidP="00A71C84">
            <w:pPr>
              <w:rPr>
                <w:sz w:val="18"/>
                <w:szCs w:val="18"/>
                <w:lang w:val="it-IT"/>
              </w:rPr>
            </w:pPr>
          </w:p>
        </w:tc>
        <w:tc>
          <w:tcPr>
            <w:tcW w:w="384" w:type="pct"/>
            <w:gridSpan w:val="2"/>
          </w:tcPr>
          <w:p w14:paraId="742D9A35" w14:textId="77777777" w:rsidR="00C8319A" w:rsidRPr="00F33CEF" w:rsidRDefault="00C8319A" w:rsidP="00A71C84">
            <w:pPr>
              <w:rPr>
                <w:sz w:val="18"/>
                <w:szCs w:val="18"/>
                <w:lang w:val="it-IT"/>
              </w:rPr>
            </w:pPr>
          </w:p>
        </w:tc>
      </w:tr>
      <w:tr w:rsidR="00C247D4" w:rsidRPr="00F33CEF" w14:paraId="0A17BBA7" w14:textId="77777777" w:rsidTr="00C247D4">
        <w:trPr>
          <w:trHeight w:val="360"/>
          <w:tblHeader/>
        </w:trPr>
        <w:tc>
          <w:tcPr>
            <w:tcW w:w="3356" w:type="pct"/>
          </w:tcPr>
          <w:p w14:paraId="1D07A670" w14:textId="386BCF70" w:rsidR="009B6D2C" w:rsidRPr="00F33CEF" w:rsidRDefault="009B6D2C" w:rsidP="00A353D5">
            <w:pPr>
              <w:pStyle w:val="Header"/>
              <w:numPr>
                <w:ilvl w:val="0"/>
                <w:numId w:val="3"/>
              </w:numPr>
              <w:tabs>
                <w:tab w:val="center" w:pos="318"/>
              </w:tabs>
              <w:jc w:val="both"/>
              <w:rPr>
                <w:rFonts w:cs="Arial"/>
                <w:b/>
                <w:sz w:val="18"/>
                <w:szCs w:val="18"/>
              </w:rPr>
            </w:pPr>
            <w:r w:rsidRPr="00F33CEF">
              <w:rPr>
                <w:rFonts w:cs="Arial"/>
                <w:b/>
                <w:sz w:val="18"/>
                <w:szCs w:val="18"/>
              </w:rPr>
              <w:t>Perioada de implementare a activităţilor proiectului</w:t>
            </w:r>
          </w:p>
          <w:p w14:paraId="406C4964" w14:textId="2CBA9823" w:rsidR="009B6D2C" w:rsidRPr="00F33CEF" w:rsidRDefault="009B6D2C" w:rsidP="00A353D5">
            <w:pPr>
              <w:pStyle w:val="Header"/>
              <w:numPr>
                <w:ilvl w:val="0"/>
                <w:numId w:val="4"/>
              </w:numPr>
              <w:tabs>
                <w:tab w:val="center" w:pos="318"/>
              </w:tabs>
              <w:jc w:val="both"/>
              <w:rPr>
                <w:rFonts w:cs="Arial"/>
                <w:sz w:val="18"/>
                <w:szCs w:val="18"/>
              </w:rPr>
            </w:pPr>
            <w:r w:rsidRPr="00F33CEF">
              <w:rPr>
                <w:rFonts w:cs="Arial"/>
                <w:sz w:val="18"/>
                <w:szCs w:val="18"/>
              </w:rPr>
              <w:t>Perioada de implementare a activităților proiectului nu depășește 31 decembrie 2023?</w:t>
            </w:r>
          </w:p>
        </w:tc>
        <w:tc>
          <w:tcPr>
            <w:tcW w:w="149" w:type="pct"/>
          </w:tcPr>
          <w:p w14:paraId="1548698E" w14:textId="77777777" w:rsidR="009B6D2C" w:rsidRPr="00F33CEF" w:rsidRDefault="009B6D2C" w:rsidP="00A71C84">
            <w:pPr>
              <w:jc w:val="center"/>
              <w:rPr>
                <w:sz w:val="18"/>
                <w:szCs w:val="18"/>
                <w:lang w:val="it-IT"/>
              </w:rPr>
            </w:pPr>
          </w:p>
        </w:tc>
        <w:tc>
          <w:tcPr>
            <w:tcW w:w="147" w:type="pct"/>
          </w:tcPr>
          <w:p w14:paraId="16063977" w14:textId="77777777" w:rsidR="009B6D2C" w:rsidRPr="00F33CEF" w:rsidRDefault="009B6D2C" w:rsidP="00A71C84">
            <w:pPr>
              <w:rPr>
                <w:sz w:val="18"/>
                <w:szCs w:val="18"/>
                <w:lang w:val="it-IT"/>
              </w:rPr>
            </w:pPr>
          </w:p>
        </w:tc>
        <w:tc>
          <w:tcPr>
            <w:tcW w:w="208" w:type="pct"/>
          </w:tcPr>
          <w:p w14:paraId="07D74BA6" w14:textId="77777777" w:rsidR="009B6D2C" w:rsidRPr="00F33CEF" w:rsidRDefault="009B6D2C" w:rsidP="00A71C84">
            <w:pPr>
              <w:rPr>
                <w:sz w:val="18"/>
                <w:szCs w:val="18"/>
                <w:lang w:val="it-IT"/>
              </w:rPr>
            </w:pPr>
          </w:p>
        </w:tc>
        <w:tc>
          <w:tcPr>
            <w:tcW w:w="309" w:type="pct"/>
          </w:tcPr>
          <w:p w14:paraId="697DC25E" w14:textId="77777777" w:rsidR="009B6D2C" w:rsidRPr="00F33CEF" w:rsidRDefault="009B6D2C" w:rsidP="00A71C84">
            <w:pPr>
              <w:rPr>
                <w:sz w:val="18"/>
                <w:szCs w:val="18"/>
                <w:lang w:val="it-IT"/>
              </w:rPr>
            </w:pPr>
          </w:p>
        </w:tc>
        <w:tc>
          <w:tcPr>
            <w:tcW w:w="132" w:type="pct"/>
          </w:tcPr>
          <w:p w14:paraId="189690A7" w14:textId="77777777" w:rsidR="009B6D2C" w:rsidRPr="00F33CEF" w:rsidRDefault="009B6D2C" w:rsidP="00A71C84">
            <w:pPr>
              <w:rPr>
                <w:sz w:val="18"/>
                <w:szCs w:val="18"/>
                <w:lang w:val="it-IT"/>
              </w:rPr>
            </w:pPr>
          </w:p>
        </w:tc>
        <w:tc>
          <w:tcPr>
            <w:tcW w:w="147" w:type="pct"/>
          </w:tcPr>
          <w:p w14:paraId="63381DD9" w14:textId="77777777" w:rsidR="009B6D2C" w:rsidRPr="00F33CEF" w:rsidRDefault="009B6D2C" w:rsidP="00A71C84">
            <w:pPr>
              <w:rPr>
                <w:sz w:val="18"/>
                <w:szCs w:val="18"/>
                <w:lang w:val="it-IT"/>
              </w:rPr>
            </w:pPr>
          </w:p>
        </w:tc>
        <w:tc>
          <w:tcPr>
            <w:tcW w:w="168" w:type="pct"/>
          </w:tcPr>
          <w:p w14:paraId="7ADDFD19" w14:textId="77777777" w:rsidR="009B6D2C" w:rsidRPr="00F33CEF" w:rsidRDefault="009B6D2C" w:rsidP="00A71C84">
            <w:pPr>
              <w:rPr>
                <w:sz w:val="18"/>
                <w:szCs w:val="18"/>
                <w:lang w:val="it-IT"/>
              </w:rPr>
            </w:pPr>
          </w:p>
        </w:tc>
        <w:tc>
          <w:tcPr>
            <w:tcW w:w="384" w:type="pct"/>
            <w:gridSpan w:val="2"/>
          </w:tcPr>
          <w:p w14:paraId="31439E2C" w14:textId="77777777" w:rsidR="009B6D2C" w:rsidRPr="00F33CEF" w:rsidRDefault="009B6D2C" w:rsidP="00A71C84">
            <w:pPr>
              <w:rPr>
                <w:sz w:val="18"/>
                <w:szCs w:val="18"/>
                <w:lang w:val="it-IT"/>
              </w:rPr>
            </w:pPr>
          </w:p>
        </w:tc>
      </w:tr>
      <w:tr w:rsidR="00C247D4" w:rsidRPr="00F33CEF" w14:paraId="34238AF0" w14:textId="77777777" w:rsidTr="00C247D4">
        <w:trPr>
          <w:trHeight w:val="454"/>
          <w:tblHeader/>
        </w:trPr>
        <w:tc>
          <w:tcPr>
            <w:tcW w:w="3356" w:type="pct"/>
          </w:tcPr>
          <w:p w14:paraId="6E0721D2" w14:textId="4982EF54" w:rsidR="00245E53" w:rsidRPr="00F33CEF" w:rsidRDefault="00245E53" w:rsidP="008A1007">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Limitele minime și maxime</w:t>
            </w:r>
            <w:r w:rsidR="008A1007" w:rsidRPr="00F33CEF">
              <w:rPr>
                <w:rFonts w:ascii="Trebuchet MS" w:hAnsi="Trebuchet MS"/>
                <w:sz w:val="18"/>
                <w:szCs w:val="18"/>
              </w:rPr>
              <w:t xml:space="preserve"> </w:t>
            </w:r>
            <w:r w:rsidR="008A1007" w:rsidRPr="00F33CEF">
              <w:rPr>
                <w:rFonts w:ascii="Trebuchet MS" w:hAnsi="Trebuchet MS"/>
                <w:b/>
                <w:sz w:val="18"/>
                <w:szCs w:val="18"/>
              </w:rPr>
              <w:t>ale valorii totale eligibile a</w:t>
            </w:r>
            <w:r w:rsidRPr="00F33CEF">
              <w:rPr>
                <w:rFonts w:ascii="Trebuchet MS" w:hAnsi="Trebuchet MS"/>
                <w:b/>
                <w:sz w:val="18"/>
                <w:szCs w:val="18"/>
              </w:rPr>
              <w:t xml:space="preserve"> cererii de finanţare</w:t>
            </w:r>
          </w:p>
          <w:p w14:paraId="01607F31" w14:textId="77777777" w:rsidR="00245E53" w:rsidRPr="00F33CEF" w:rsidRDefault="00245E53" w:rsidP="00245E53">
            <w:pPr>
              <w:pStyle w:val="ListParagraph"/>
              <w:spacing w:after="0"/>
              <w:ind w:left="928"/>
              <w:rPr>
                <w:rFonts w:ascii="Trebuchet MS" w:hAnsi="Trebuchet MS"/>
                <w:b/>
                <w:sz w:val="18"/>
                <w:szCs w:val="18"/>
              </w:rPr>
            </w:pPr>
          </w:p>
          <w:p w14:paraId="6A595E6E" w14:textId="5C6D441B" w:rsidR="00034A0C" w:rsidRPr="00F33CEF" w:rsidRDefault="00245E53" w:rsidP="00034A0C">
            <w:pPr>
              <w:pStyle w:val="ListParagraph"/>
              <w:numPr>
                <w:ilvl w:val="0"/>
                <w:numId w:val="4"/>
              </w:numPr>
              <w:rPr>
                <w:rFonts w:ascii="Trebuchet MS" w:eastAsia="SimSun" w:hAnsi="Trebuchet MS"/>
                <w:sz w:val="18"/>
                <w:szCs w:val="18"/>
              </w:rPr>
            </w:pPr>
            <w:r w:rsidRPr="00F33CEF">
              <w:rPr>
                <w:rFonts w:ascii="Trebuchet MS" w:eastAsia="SimSun" w:hAnsi="Trebuchet MS"/>
                <w:sz w:val="18"/>
                <w:szCs w:val="18"/>
              </w:rPr>
              <w:t>Valoarea totală eligibilă a cererii de finanţare se încadrează în limitele minime și maxime?</w:t>
            </w:r>
          </w:p>
          <w:p w14:paraId="01889D39" w14:textId="77777777" w:rsidR="00034A0C" w:rsidRPr="00F33CEF" w:rsidRDefault="00034A0C" w:rsidP="00034A0C">
            <w:pPr>
              <w:rPr>
                <w:rFonts w:eastAsia="SimSun"/>
                <w:sz w:val="18"/>
                <w:szCs w:val="18"/>
              </w:rPr>
            </w:pPr>
            <w:r w:rsidRPr="00F33CEF">
              <w:rPr>
                <w:rFonts w:eastAsia="SimSun"/>
                <w:sz w:val="18"/>
                <w:szCs w:val="18"/>
              </w:rPr>
              <w:t>Valoare minimă eligibilă : 100.000,00 euro</w:t>
            </w:r>
          </w:p>
          <w:p w14:paraId="1954D1CA" w14:textId="71043F76" w:rsidR="00245E53" w:rsidRPr="00F33CEF" w:rsidRDefault="00034A0C" w:rsidP="00034A0C">
            <w:pPr>
              <w:tabs>
                <w:tab w:val="left" w:pos="9041"/>
              </w:tabs>
              <w:rPr>
                <w:rFonts w:eastAsia="SimSun"/>
                <w:sz w:val="18"/>
                <w:szCs w:val="18"/>
              </w:rPr>
            </w:pPr>
            <w:r w:rsidRPr="00F33CEF">
              <w:rPr>
                <w:rFonts w:eastAsia="SimSun"/>
                <w:sz w:val="18"/>
                <w:szCs w:val="18"/>
              </w:rPr>
              <w:t>Valoare maximă eligibilă : 6.700.000,00 euro, nu se va depăşi echivalentul a 30.000.000,00 lei.</w:t>
            </w:r>
            <w:r w:rsidR="008D7482" w:rsidRPr="00F33CEF">
              <w:rPr>
                <w:rFonts w:eastAsia="SimSun"/>
                <w:sz w:val="18"/>
                <w:szCs w:val="18"/>
              </w:rPr>
              <w:tab/>
            </w:r>
          </w:p>
          <w:p w14:paraId="47F4212C" w14:textId="37715AF6" w:rsidR="009B6D2C" w:rsidRPr="00F33CEF" w:rsidRDefault="00984C60" w:rsidP="00984C60">
            <w:pPr>
              <w:pStyle w:val="Header"/>
              <w:tabs>
                <w:tab w:val="center" w:pos="318"/>
              </w:tabs>
              <w:jc w:val="both"/>
              <w:rPr>
                <w:sz w:val="18"/>
                <w:szCs w:val="18"/>
                <w:lang w:val="it-IT"/>
              </w:rPr>
            </w:pPr>
            <w:r w:rsidRPr="00F33CEF">
              <w:rPr>
                <w:i/>
                <w:sz w:val="18"/>
                <w:szCs w:val="18"/>
                <w:lang w:val="it-IT"/>
              </w:rPr>
              <w:t>Se foloseşte cursul inforeuro din luna depunerii Cererii de finanţare.</w:t>
            </w:r>
          </w:p>
        </w:tc>
        <w:tc>
          <w:tcPr>
            <w:tcW w:w="149" w:type="pct"/>
          </w:tcPr>
          <w:p w14:paraId="7BA962FB" w14:textId="77777777" w:rsidR="009B6D2C" w:rsidRPr="00F33CEF" w:rsidRDefault="009B6D2C" w:rsidP="00A71C84">
            <w:pPr>
              <w:jc w:val="center"/>
              <w:rPr>
                <w:sz w:val="18"/>
                <w:szCs w:val="18"/>
                <w:lang w:val="it-IT"/>
              </w:rPr>
            </w:pPr>
          </w:p>
        </w:tc>
        <w:tc>
          <w:tcPr>
            <w:tcW w:w="147" w:type="pct"/>
          </w:tcPr>
          <w:p w14:paraId="2C473AC2" w14:textId="77777777" w:rsidR="009B6D2C" w:rsidRPr="00F33CEF" w:rsidRDefault="009B6D2C" w:rsidP="00A71C84">
            <w:pPr>
              <w:rPr>
                <w:sz w:val="18"/>
                <w:szCs w:val="18"/>
                <w:lang w:val="it-IT"/>
              </w:rPr>
            </w:pPr>
          </w:p>
        </w:tc>
        <w:tc>
          <w:tcPr>
            <w:tcW w:w="208" w:type="pct"/>
          </w:tcPr>
          <w:p w14:paraId="43A5FCD1" w14:textId="77777777" w:rsidR="009B6D2C" w:rsidRPr="00F33CEF" w:rsidRDefault="009B6D2C" w:rsidP="00A71C84">
            <w:pPr>
              <w:rPr>
                <w:sz w:val="18"/>
                <w:szCs w:val="18"/>
                <w:lang w:val="it-IT"/>
              </w:rPr>
            </w:pPr>
          </w:p>
        </w:tc>
        <w:tc>
          <w:tcPr>
            <w:tcW w:w="309" w:type="pct"/>
          </w:tcPr>
          <w:p w14:paraId="51E0BDAF" w14:textId="77777777" w:rsidR="009B6D2C" w:rsidRPr="00F33CEF" w:rsidRDefault="009B6D2C" w:rsidP="00A71C84">
            <w:pPr>
              <w:rPr>
                <w:sz w:val="18"/>
                <w:szCs w:val="18"/>
                <w:lang w:val="it-IT"/>
              </w:rPr>
            </w:pPr>
          </w:p>
        </w:tc>
        <w:tc>
          <w:tcPr>
            <w:tcW w:w="132" w:type="pct"/>
          </w:tcPr>
          <w:p w14:paraId="35D9C1A9" w14:textId="77777777" w:rsidR="009B6D2C" w:rsidRPr="00F33CEF" w:rsidRDefault="009B6D2C" w:rsidP="00A71C84">
            <w:pPr>
              <w:rPr>
                <w:sz w:val="18"/>
                <w:szCs w:val="18"/>
                <w:lang w:val="it-IT"/>
              </w:rPr>
            </w:pPr>
          </w:p>
        </w:tc>
        <w:tc>
          <w:tcPr>
            <w:tcW w:w="147" w:type="pct"/>
          </w:tcPr>
          <w:p w14:paraId="7DE73720" w14:textId="77777777" w:rsidR="009B6D2C" w:rsidRPr="00F33CEF" w:rsidRDefault="009B6D2C" w:rsidP="00A71C84">
            <w:pPr>
              <w:rPr>
                <w:sz w:val="18"/>
                <w:szCs w:val="18"/>
                <w:lang w:val="it-IT"/>
              </w:rPr>
            </w:pPr>
          </w:p>
        </w:tc>
        <w:tc>
          <w:tcPr>
            <w:tcW w:w="168" w:type="pct"/>
          </w:tcPr>
          <w:p w14:paraId="2A3AB273" w14:textId="77777777" w:rsidR="009B6D2C" w:rsidRPr="00F33CEF" w:rsidRDefault="009B6D2C" w:rsidP="00A71C84">
            <w:pPr>
              <w:rPr>
                <w:sz w:val="18"/>
                <w:szCs w:val="18"/>
                <w:lang w:val="it-IT"/>
              </w:rPr>
            </w:pPr>
          </w:p>
        </w:tc>
        <w:tc>
          <w:tcPr>
            <w:tcW w:w="384" w:type="pct"/>
            <w:gridSpan w:val="2"/>
          </w:tcPr>
          <w:p w14:paraId="28DCA7F1" w14:textId="77777777" w:rsidR="009B6D2C" w:rsidRPr="00F33CEF" w:rsidRDefault="009B6D2C" w:rsidP="00A71C84">
            <w:pPr>
              <w:rPr>
                <w:sz w:val="18"/>
                <w:szCs w:val="18"/>
                <w:lang w:val="it-IT"/>
              </w:rPr>
            </w:pPr>
          </w:p>
        </w:tc>
      </w:tr>
      <w:tr w:rsidR="00C247D4" w:rsidRPr="00F33CEF" w14:paraId="39A48250" w14:textId="77777777" w:rsidTr="00C247D4">
        <w:trPr>
          <w:trHeight w:val="3240"/>
          <w:tblHeader/>
        </w:trPr>
        <w:tc>
          <w:tcPr>
            <w:tcW w:w="3356" w:type="pct"/>
          </w:tcPr>
          <w:p w14:paraId="40AC5D1D" w14:textId="02AA4F93" w:rsidR="00A937BE" w:rsidRPr="00F33CEF" w:rsidRDefault="00A937BE" w:rsidP="00A353D5">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 xml:space="preserve">Declarația de eligibilitate </w:t>
            </w:r>
          </w:p>
          <w:p w14:paraId="2F7D0A96" w14:textId="77777777" w:rsidR="00A937BE" w:rsidRPr="00F33CEF" w:rsidRDefault="00A937BE" w:rsidP="009B6D2C">
            <w:pPr>
              <w:spacing w:after="0"/>
              <w:ind w:left="928"/>
              <w:jc w:val="both"/>
              <w:rPr>
                <w:b/>
                <w:sz w:val="18"/>
                <w:szCs w:val="18"/>
              </w:rPr>
            </w:pPr>
          </w:p>
          <w:p w14:paraId="166E141B" w14:textId="106B0653" w:rsidR="00A353D5" w:rsidRPr="00F33CEF" w:rsidRDefault="00A937BE" w:rsidP="00A353D5">
            <w:pPr>
              <w:pStyle w:val="Header"/>
              <w:numPr>
                <w:ilvl w:val="0"/>
                <w:numId w:val="4"/>
              </w:numPr>
              <w:tabs>
                <w:tab w:val="clear" w:pos="4320"/>
                <w:tab w:val="center" w:pos="318"/>
              </w:tabs>
              <w:jc w:val="both"/>
              <w:rPr>
                <w:sz w:val="18"/>
                <w:szCs w:val="18"/>
                <w:lang w:val="it-IT"/>
              </w:rPr>
            </w:pPr>
            <w:r w:rsidRPr="00F33CEF">
              <w:rPr>
                <w:sz w:val="18"/>
                <w:szCs w:val="18"/>
                <w:lang w:val="it-IT"/>
              </w:rPr>
              <w:t>Declaraţia de eligibilitate (modelul aplicabil la depunerea cererii de finanțare) este ataşat</w:t>
            </w:r>
            <w:r w:rsidR="00034A0C" w:rsidRPr="00F33CEF">
              <w:rPr>
                <w:sz w:val="18"/>
                <w:szCs w:val="18"/>
                <w:lang w:val="it-IT"/>
              </w:rPr>
              <w:t xml:space="preserve">ă, semnată şi respectă Modelul </w:t>
            </w:r>
            <w:r w:rsidRPr="00F33CEF">
              <w:rPr>
                <w:sz w:val="18"/>
                <w:szCs w:val="18"/>
                <w:lang w:val="it-IT"/>
              </w:rPr>
              <w:t xml:space="preserve"> –</w:t>
            </w:r>
            <w:r w:rsidRPr="00F33CEF">
              <w:rPr>
                <w:sz w:val="18"/>
                <w:szCs w:val="18"/>
              </w:rPr>
              <w:t xml:space="preserve"> </w:t>
            </w:r>
            <w:r w:rsidRPr="00F33CEF">
              <w:rPr>
                <w:i/>
                <w:sz w:val="18"/>
                <w:szCs w:val="18"/>
                <w:lang w:val="it-IT"/>
              </w:rPr>
              <w:t>Declarația de eligibilitate</w:t>
            </w:r>
            <w:r w:rsidR="00034A0C" w:rsidRPr="00F33CEF">
              <w:rPr>
                <w:sz w:val="18"/>
                <w:szCs w:val="18"/>
                <w:lang w:val="it-IT"/>
              </w:rPr>
              <w:t xml:space="preserve"> la Anexa</w:t>
            </w:r>
            <w:r w:rsidRPr="00F33CEF">
              <w:rPr>
                <w:sz w:val="18"/>
                <w:szCs w:val="18"/>
                <w:lang w:val="it-IT"/>
              </w:rPr>
              <w:t xml:space="preserve"> aferentă Ghidului Specific?</w:t>
            </w:r>
          </w:p>
          <w:p w14:paraId="2A09A837" w14:textId="077A3806" w:rsidR="00A353D5" w:rsidRPr="00F33CEF" w:rsidRDefault="00A937BE" w:rsidP="00D30445">
            <w:pPr>
              <w:pStyle w:val="Header"/>
              <w:numPr>
                <w:ilvl w:val="0"/>
                <w:numId w:val="4"/>
              </w:numPr>
              <w:tabs>
                <w:tab w:val="clear" w:pos="4320"/>
                <w:tab w:val="center" w:pos="318"/>
              </w:tabs>
              <w:jc w:val="both"/>
              <w:rPr>
                <w:sz w:val="18"/>
                <w:szCs w:val="18"/>
                <w:lang w:val="it-IT"/>
              </w:rPr>
            </w:pPr>
            <w:r w:rsidRPr="00F33CEF">
              <w:rPr>
                <w:sz w:val="18"/>
                <w:szCs w:val="18"/>
                <w:lang w:val="it-IT"/>
              </w:rPr>
              <w:t xml:space="preserve">În cazul parteneriatelor, a fost depusă câte o declarație de eligibilitate pentru liderul de parteneriat şi pentru fiecare dintre parteneri, semnată digital </w:t>
            </w:r>
            <w:r w:rsidR="00BE7FDE" w:rsidRPr="00F33CEF">
              <w:rPr>
                <w:sz w:val="18"/>
                <w:szCs w:val="18"/>
                <w:lang w:val="it-IT"/>
              </w:rPr>
              <w:t>conform prevederilor din ghidul specific</w:t>
            </w:r>
            <w:r w:rsidR="00034A0C" w:rsidRPr="00F33CEF">
              <w:rPr>
                <w:sz w:val="18"/>
                <w:szCs w:val="18"/>
                <w:lang w:val="it-IT"/>
              </w:rPr>
              <w:t xml:space="preserve">, conformă cu Modelul </w:t>
            </w:r>
            <w:r w:rsidRPr="00F33CEF">
              <w:rPr>
                <w:sz w:val="18"/>
                <w:szCs w:val="18"/>
                <w:lang w:val="it-IT"/>
              </w:rPr>
              <w:t xml:space="preserve"> – </w:t>
            </w:r>
            <w:r w:rsidRPr="00F33CEF">
              <w:rPr>
                <w:i/>
                <w:sz w:val="18"/>
                <w:szCs w:val="18"/>
                <w:lang w:val="it-IT"/>
              </w:rPr>
              <w:t>Declarația de eligibilitate</w:t>
            </w:r>
            <w:r w:rsidR="00D30445" w:rsidRPr="00F33CEF">
              <w:rPr>
                <w:sz w:val="18"/>
                <w:szCs w:val="18"/>
                <w:lang w:val="it-IT"/>
              </w:rPr>
              <w:t xml:space="preserve"> (modelul aplicabil la depunerea cererii de finanțare) </w:t>
            </w:r>
            <w:r w:rsidR="00034A0C" w:rsidRPr="00F33CEF">
              <w:rPr>
                <w:sz w:val="18"/>
                <w:szCs w:val="18"/>
                <w:lang w:val="it-IT"/>
              </w:rPr>
              <w:t>la Anexa</w:t>
            </w:r>
            <w:r w:rsidRPr="00F33CEF">
              <w:rPr>
                <w:sz w:val="18"/>
                <w:szCs w:val="18"/>
                <w:lang w:val="it-IT"/>
              </w:rPr>
              <w:t xml:space="preserve"> aferentă Ghidului Specific?</w:t>
            </w:r>
          </w:p>
          <w:p w14:paraId="3D840CE8" w14:textId="41122442" w:rsidR="00A937BE" w:rsidRPr="00F33CEF" w:rsidRDefault="00A937BE" w:rsidP="00A353D5">
            <w:pPr>
              <w:pStyle w:val="Header"/>
              <w:numPr>
                <w:ilvl w:val="0"/>
                <w:numId w:val="4"/>
              </w:numPr>
              <w:tabs>
                <w:tab w:val="clear" w:pos="4320"/>
                <w:tab w:val="center" w:pos="318"/>
              </w:tabs>
              <w:jc w:val="both"/>
              <w:rPr>
                <w:sz w:val="18"/>
                <w:szCs w:val="18"/>
                <w:lang w:val="it-IT"/>
              </w:rPr>
            </w:pPr>
            <w:r w:rsidRPr="00F33CEF">
              <w:rPr>
                <w:sz w:val="18"/>
                <w:szCs w:val="18"/>
                <w:lang w:val="it-IT"/>
              </w:rPr>
              <w:t>Datele de identificare ale solicitantului/</w:t>
            </w:r>
            <w:r w:rsidRPr="00F33CEF">
              <w:rPr>
                <w:sz w:val="18"/>
                <w:szCs w:val="18"/>
              </w:rPr>
              <w:t xml:space="preserve">ale </w:t>
            </w:r>
            <w:r w:rsidRPr="00F33CEF">
              <w:rPr>
                <w:sz w:val="18"/>
                <w:szCs w:val="18"/>
                <w:lang w:val="it-IT"/>
              </w:rPr>
              <w:t xml:space="preserve">liderului de parteneriat şi partenerilor, precum şi ale </w:t>
            </w:r>
            <w:r w:rsidRPr="00F33CEF">
              <w:rPr>
                <w:sz w:val="18"/>
                <w:szCs w:val="18"/>
              </w:rPr>
              <w:t xml:space="preserve"> </w:t>
            </w:r>
            <w:r w:rsidRPr="00F33CEF">
              <w:rPr>
                <w:sz w:val="18"/>
                <w:szCs w:val="18"/>
                <w:lang w:val="it-IT"/>
              </w:rPr>
              <w:t>reprezentanţilor legali ai acestora din Declarația de eligibilitate coincid cu cele cuprinse în cadrul</w:t>
            </w:r>
            <w:r w:rsidRPr="00F33CEF">
              <w:rPr>
                <w:sz w:val="18"/>
                <w:szCs w:val="18"/>
              </w:rPr>
              <w:t xml:space="preserve"> documentelor privind identificarea reprezentantu</w:t>
            </w:r>
            <w:r w:rsidR="003712E5" w:rsidRPr="00F33CEF">
              <w:rPr>
                <w:sz w:val="18"/>
                <w:szCs w:val="18"/>
              </w:rPr>
              <w:t>lui legal al solicitantului și,</w:t>
            </w:r>
            <w:r w:rsidRPr="00F33CEF">
              <w:rPr>
                <w:sz w:val="18"/>
                <w:szCs w:val="18"/>
              </w:rPr>
              <w:t xml:space="preserve">dacă este cazul, al partenerilor, precum </w:t>
            </w:r>
            <w:r w:rsidRPr="00F33CEF">
              <w:rPr>
                <w:sz w:val="18"/>
                <w:szCs w:val="18"/>
                <w:lang w:val="it-IT"/>
              </w:rPr>
              <w:t>și cu cele cuprinse în cadrul documentelor statutare anexate la cererea de finanțare?</w:t>
            </w:r>
          </w:p>
        </w:tc>
        <w:tc>
          <w:tcPr>
            <w:tcW w:w="149" w:type="pct"/>
          </w:tcPr>
          <w:p w14:paraId="0DF00177" w14:textId="77777777" w:rsidR="00A937BE" w:rsidRPr="00F33CEF" w:rsidRDefault="00A937BE" w:rsidP="00A71C84">
            <w:pPr>
              <w:jc w:val="center"/>
              <w:rPr>
                <w:sz w:val="18"/>
                <w:szCs w:val="18"/>
                <w:lang w:val="it-IT"/>
              </w:rPr>
            </w:pPr>
          </w:p>
        </w:tc>
        <w:tc>
          <w:tcPr>
            <w:tcW w:w="147" w:type="pct"/>
          </w:tcPr>
          <w:p w14:paraId="4B74FC42" w14:textId="77777777" w:rsidR="00A937BE" w:rsidRPr="00F33CEF" w:rsidRDefault="00A937BE" w:rsidP="00A71C84">
            <w:pPr>
              <w:rPr>
                <w:sz w:val="18"/>
                <w:szCs w:val="18"/>
                <w:lang w:val="it-IT"/>
              </w:rPr>
            </w:pPr>
          </w:p>
        </w:tc>
        <w:tc>
          <w:tcPr>
            <w:tcW w:w="208" w:type="pct"/>
          </w:tcPr>
          <w:p w14:paraId="61FE5B7F" w14:textId="77777777" w:rsidR="00A937BE" w:rsidRPr="00F33CEF" w:rsidRDefault="00A937BE" w:rsidP="00A71C84">
            <w:pPr>
              <w:rPr>
                <w:sz w:val="18"/>
                <w:szCs w:val="18"/>
                <w:lang w:val="it-IT"/>
              </w:rPr>
            </w:pPr>
          </w:p>
        </w:tc>
        <w:tc>
          <w:tcPr>
            <w:tcW w:w="309" w:type="pct"/>
          </w:tcPr>
          <w:p w14:paraId="76090A13" w14:textId="77777777" w:rsidR="00A937BE" w:rsidRPr="00F33CEF" w:rsidRDefault="00A937BE" w:rsidP="00A71C84">
            <w:pPr>
              <w:rPr>
                <w:sz w:val="18"/>
                <w:szCs w:val="18"/>
                <w:lang w:val="it-IT"/>
              </w:rPr>
            </w:pPr>
          </w:p>
        </w:tc>
        <w:tc>
          <w:tcPr>
            <w:tcW w:w="132" w:type="pct"/>
          </w:tcPr>
          <w:p w14:paraId="53D46D2B" w14:textId="77777777" w:rsidR="00A937BE" w:rsidRPr="00F33CEF" w:rsidRDefault="00A937BE" w:rsidP="00A71C84">
            <w:pPr>
              <w:rPr>
                <w:sz w:val="18"/>
                <w:szCs w:val="18"/>
                <w:lang w:val="it-IT"/>
              </w:rPr>
            </w:pPr>
          </w:p>
        </w:tc>
        <w:tc>
          <w:tcPr>
            <w:tcW w:w="147" w:type="pct"/>
          </w:tcPr>
          <w:p w14:paraId="176CE49D" w14:textId="77777777" w:rsidR="00A937BE" w:rsidRPr="00F33CEF" w:rsidRDefault="00A937BE" w:rsidP="00A71C84">
            <w:pPr>
              <w:rPr>
                <w:sz w:val="18"/>
                <w:szCs w:val="18"/>
                <w:lang w:val="it-IT"/>
              </w:rPr>
            </w:pPr>
          </w:p>
        </w:tc>
        <w:tc>
          <w:tcPr>
            <w:tcW w:w="168" w:type="pct"/>
          </w:tcPr>
          <w:p w14:paraId="478B1448" w14:textId="77777777" w:rsidR="00A937BE" w:rsidRPr="00F33CEF" w:rsidRDefault="00A937BE" w:rsidP="00A71C84">
            <w:pPr>
              <w:rPr>
                <w:sz w:val="18"/>
                <w:szCs w:val="18"/>
                <w:lang w:val="it-IT"/>
              </w:rPr>
            </w:pPr>
          </w:p>
        </w:tc>
        <w:tc>
          <w:tcPr>
            <w:tcW w:w="384" w:type="pct"/>
            <w:gridSpan w:val="2"/>
          </w:tcPr>
          <w:p w14:paraId="3D95DF4E" w14:textId="77777777" w:rsidR="00A937BE" w:rsidRPr="00F33CEF" w:rsidRDefault="00A937BE" w:rsidP="00A71C84">
            <w:pPr>
              <w:rPr>
                <w:sz w:val="18"/>
                <w:szCs w:val="18"/>
                <w:lang w:val="it-IT"/>
              </w:rPr>
            </w:pPr>
          </w:p>
        </w:tc>
      </w:tr>
      <w:tr w:rsidR="00C247D4" w:rsidRPr="00F33CEF" w14:paraId="37262266" w14:textId="77777777" w:rsidTr="00C247D4">
        <w:trPr>
          <w:trHeight w:val="579"/>
          <w:tblHeader/>
        </w:trPr>
        <w:tc>
          <w:tcPr>
            <w:tcW w:w="3356" w:type="pct"/>
          </w:tcPr>
          <w:p w14:paraId="400FAE5D" w14:textId="77777777" w:rsidR="00A937BE" w:rsidRPr="00F33CEF" w:rsidRDefault="00A937BE" w:rsidP="00A353D5">
            <w:pPr>
              <w:numPr>
                <w:ilvl w:val="0"/>
                <w:numId w:val="3"/>
              </w:numPr>
              <w:spacing w:after="0"/>
              <w:jc w:val="both"/>
              <w:rPr>
                <w:b/>
                <w:sz w:val="18"/>
                <w:szCs w:val="18"/>
              </w:rPr>
            </w:pPr>
            <w:r w:rsidRPr="00F33CEF">
              <w:rPr>
                <w:b/>
                <w:sz w:val="18"/>
                <w:szCs w:val="18"/>
              </w:rPr>
              <w:t>Solicitantul/membrii parteneriatului nu se află într-una în situațiile prevăzute în declaraţia de eligibilitate</w:t>
            </w:r>
          </w:p>
          <w:p w14:paraId="34A0FD61" w14:textId="508B941D" w:rsidR="00A937BE" w:rsidRPr="00F33CEF" w:rsidRDefault="00A937BE" w:rsidP="00386934">
            <w:pPr>
              <w:pStyle w:val="Header"/>
              <w:numPr>
                <w:ilvl w:val="0"/>
                <w:numId w:val="4"/>
              </w:numPr>
              <w:tabs>
                <w:tab w:val="clear" w:pos="4320"/>
              </w:tabs>
              <w:jc w:val="both"/>
              <w:rPr>
                <w:sz w:val="18"/>
                <w:szCs w:val="18"/>
              </w:rPr>
            </w:pPr>
            <w:r w:rsidRPr="00F33CEF">
              <w:rPr>
                <w:sz w:val="18"/>
                <w:szCs w:val="18"/>
              </w:rPr>
              <w:t>Solicitantul și reprezentantul legal, inclusiv partenerii şi reprezentanții săi legali, dacă este cazul, NU se încadrează în niciuna din situațiile prezentate în declarația de eligibilitate?</w:t>
            </w:r>
          </w:p>
          <w:p w14:paraId="3B83CDF2" w14:textId="2C319FB9" w:rsidR="00A937BE" w:rsidRPr="00F33CEF" w:rsidRDefault="00A937BE" w:rsidP="00A937BE">
            <w:pPr>
              <w:pStyle w:val="Header"/>
              <w:tabs>
                <w:tab w:val="center" w:pos="318"/>
              </w:tabs>
              <w:ind w:left="318"/>
              <w:jc w:val="both"/>
              <w:rPr>
                <w:rFonts w:cs="Arial"/>
                <w:b/>
                <w:sz w:val="18"/>
                <w:szCs w:val="18"/>
              </w:rPr>
            </w:pPr>
            <w:r w:rsidRPr="00F33CEF">
              <w:rPr>
                <w:i/>
                <w:iCs/>
                <w:sz w:val="18"/>
                <w:szCs w:val="18"/>
              </w:rPr>
              <w:t>Se va verifica respectarea modelului declarației de eligibilitate</w:t>
            </w:r>
            <w:r w:rsidR="00034A0C" w:rsidRPr="00F33CEF">
              <w:rPr>
                <w:i/>
                <w:iCs/>
                <w:sz w:val="18"/>
                <w:szCs w:val="18"/>
              </w:rPr>
              <w:t xml:space="preserve"> (Model </w:t>
            </w:r>
            <w:r w:rsidRPr="00F33CEF">
              <w:rPr>
                <w:i/>
                <w:iCs/>
                <w:sz w:val="18"/>
                <w:szCs w:val="18"/>
              </w:rPr>
              <w:t xml:space="preserve"> - Declaraţia de eli</w:t>
            </w:r>
            <w:r w:rsidR="00034A0C" w:rsidRPr="00F33CEF">
              <w:rPr>
                <w:i/>
                <w:iCs/>
                <w:sz w:val="18"/>
                <w:szCs w:val="18"/>
              </w:rPr>
              <w:t xml:space="preserve">gibilitate din cadrul Anexei </w:t>
            </w:r>
            <w:r w:rsidRPr="00F33CEF">
              <w:rPr>
                <w:i/>
                <w:iCs/>
                <w:sz w:val="18"/>
                <w:szCs w:val="18"/>
              </w:rPr>
              <w:t xml:space="preserve"> la Ghidul specific).</w:t>
            </w:r>
          </w:p>
          <w:p w14:paraId="59F705A3" w14:textId="77777777" w:rsidR="00A937BE" w:rsidRPr="00F33CEF" w:rsidRDefault="00A937BE" w:rsidP="00E50566">
            <w:pPr>
              <w:pStyle w:val="Header"/>
              <w:tabs>
                <w:tab w:val="center" w:pos="318"/>
              </w:tabs>
              <w:ind w:left="318"/>
              <w:jc w:val="both"/>
              <w:rPr>
                <w:b/>
                <w:sz w:val="18"/>
                <w:szCs w:val="18"/>
              </w:rPr>
            </w:pPr>
          </w:p>
        </w:tc>
        <w:tc>
          <w:tcPr>
            <w:tcW w:w="149" w:type="pct"/>
          </w:tcPr>
          <w:p w14:paraId="74A02DEE" w14:textId="77777777" w:rsidR="00A937BE" w:rsidRPr="00F33CEF" w:rsidRDefault="00A937BE" w:rsidP="00A71C84">
            <w:pPr>
              <w:jc w:val="center"/>
              <w:rPr>
                <w:sz w:val="18"/>
                <w:szCs w:val="18"/>
                <w:lang w:val="it-IT"/>
              </w:rPr>
            </w:pPr>
          </w:p>
        </w:tc>
        <w:tc>
          <w:tcPr>
            <w:tcW w:w="147" w:type="pct"/>
          </w:tcPr>
          <w:p w14:paraId="400EFCFF" w14:textId="77777777" w:rsidR="00A937BE" w:rsidRPr="00F33CEF" w:rsidRDefault="00A937BE" w:rsidP="00A71C84">
            <w:pPr>
              <w:rPr>
                <w:sz w:val="18"/>
                <w:szCs w:val="18"/>
                <w:lang w:val="it-IT"/>
              </w:rPr>
            </w:pPr>
          </w:p>
        </w:tc>
        <w:tc>
          <w:tcPr>
            <w:tcW w:w="208" w:type="pct"/>
          </w:tcPr>
          <w:p w14:paraId="1A0C8DF1" w14:textId="77777777" w:rsidR="00A937BE" w:rsidRPr="00F33CEF" w:rsidRDefault="00A937BE" w:rsidP="00A71C84">
            <w:pPr>
              <w:rPr>
                <w:sz w:val="18"/>
                <w:szCs w:val="18"/>
                <w:lang w:val="it-IT"/>
              </w:rPr>
            </w:pPr>
          </w:p>
        </w:tc>
        <w:tc>
          <w:tcPr>
            <w:tcW w:w="309" w:type="pct"/>
          </w:tcPr>
          <w:p w14:paraId="6EAE1F14" w14:textId="77777777" w:rsidR="00A937BE" w:rsidRPr="00F33CEF" w:rsidRDefault="00A937BE" w:rsidP="00A71C84">
            <w:pPr>
              <w:rPr>
                <w:sz w:val="18"/>
                <w:szCs w:val="18"/>
                <w:lang w:val="it-IT"/>
              </w:rPr>
            </w:pPr>
          </w:p>
        </w:tc>
        <w:tc>
          <w:tcPr>
            <w:tcW w:w="132" w:type="pct"/>
          </w:tcPr>
          <w:p w14:paraId="28EB3BE0" w14:textId="77777777" w:rsidR="00A937BE" w:rsidRPr="00F33CEF" w:rsidRDefault="00A937BE" w:rsidP="00A71C84">
            <w:pPr>
              <w:rPr>
                <w:sz w:val="18"/>
                <w:szCs w:val="18"/>
                <w:lang w:val="it-IT"/>
              </w:rPr>
            </w:pPr>
          </w:p>
        </w:tc>
        <w:tc>
          <w:tcPr>
            <w:tcW w:w="147" w:type="pct"/>
          </w:tcPr>
          <w:p w14:paraId="6364D2B8" w14:textId="77777777" w:rsidR="00A937BE" w:rsidRPr="00F33CEF" w:rsidRDefault="00A937BE" w:rsidP="00A71C84">
            <w:pPr>
              <w:rPr>
                <w:sz w:val="18"/>
                <w:szCs w:val="18"/>
                <w:lang w:val="it-IT"/>
              </w:rPr>
            </w:pPr>
          </w:p>
        </w:tc>
        <w:tc>
          <w:tcPr>
            <w:tcW w:w="168" w:type="pct"/>
          </w:tcPr>
          <w:p w14:paraId="2DF4CE96" w14:textId="77777777" w:rsidR="00A937BE" w:rsidRPr="00F33CEF" w:rsidRDefault="00A937BE" w:rsidP="00A71C84">
            <w:pPr>
              <w:rPr>
                <w:sz w:val="18"/>
                <w:szCs w:val="18"/>
                <w:lang w:val="it-IT"/>
              </w:rPr>
            </w:pPr>
          </w:p>
        </w:tc>
        <w:tc>
          <w:tcPr>
            <w:tcW w:w="384" w:type="pct"/>
            <w:gridSpan w:val="2"/>
          </w:tcPr>
          <w:p w14:paraId="23A61FFE" w14:textId="77777777" w:rsidR="00A937BE" w:rsidRPr="00F33CEF" w:rsidRDefault="00A937BE" w:rsidP="00A71C84">
            <w:pPr>
              <w:rPr>
                <w:sz w:val="18"/>
                <w:szCs w:val="18"/>
                <w:lang w:val="it-IT"/>
              </w:rPr>
            </w:pPr>
          </w:p>
        </w:tc>
      </w:tr>
      <w:tr w:rsidR="00C247D4" w:rsidRPr="00F33CEF" w14:paraId="3878A52E" w14:textId="77777777" w:rsidTr="00C247D4">
        <w:trPr>
          <w:trHeight w:val="2770"/>
          <w:tblHeader/>
        </w:trPr>
        <w:tc>
          <w:tcPr>
            <w:tcW w:w="3356" w:type="pct"/>
          </w:tcPr>
          <w:p w14:paraId="7E2300F0" w14:textId="36E32D0B" w:rsidR="00A937BE" w:rsidRPr="00F33CEF" w:rsidRDefault="00A937BE" w:rsidP="00386934">
            <w:pPr>
              <w:pStyle w:val="BodyText"/>
              <w:numPr>
                <w:ilvl w:val="0"/>
                <w:numId w:val="3"/>
              </w:numPr>
              <w:rPr>
                <w:rFonts w:ascii="Trebuchet MS" w:hAnsi="Trebuchet MS" w:cstheme="minorHAnsi"/>
                <w:b/>
                <w:iCs w:val="0"/>
                <w:sz w:val="18"/>
                <w:szCs w:val="18"/>
              </w:rPr>
            </w:pPr>
            <w:r w:rsidRPr="00F33CEF">
              <w:rPr>
                <w:rFonts w:ascii="Trebuchet MS" w:hAnsi="Trebuchet MS" w:cstheme="minorHAnsi"/>
                <w:b/>
                <w:iCs w:val="0"/>
                <w:sz w:val="18"/>
                <w:szCs w:val="18"/>
              </w:rPr>
              <w:lastRenderedPageBreak/>
              <w:t>Cumulul investițiilor</w:t>
            </w:r>
          </w:p>
          <w:p w14:paraId="1FE7E3C3" w14:textId="65407E2D" w:rsidR="00A937BE" w:rsidRPr="00F33CEF" w:rsidRDefault="00A937BE" w:rsidP="00336E0A">
            <w:pPr>
              <w:pStyle w:val="ListParagraph"/>
              <w:numPr>
                <w:ilvl w:val="0"/>
                <w:numId w:val="4"/>
              </w:numPr>
              <w:rPr>
                <w:rFonts w:ascii="Trebuchet MS" w:hAnsi="Trebuchet MS" w:cstheme="minorHAnsi"/>
                <w:sz w:val="18"/>
                <w:szCs w:val="18"/>
              </w:rPr>
            </w:pPr>
            <w:r w:rsidRPr="00F33CEF">
              <w:rPr>
                <w:rFonts w:ascii="Trebuchet MS" w:hAnsi="Trebuchet MS" w:cstheme="minorHAnsi"/>
                <w:sz w:val="18"/>
                <w:szCs w:val="18"/>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F33CEF">
              <w:rPr>
                <w:rFonts w:ascii="Trebuchet MS" w:hAnsi="Trebuchet MS" w:cstheme="minorHAnsi"/>
                <w:sz w:val="18"/>
                <w:szCs w:val="18"/>
              </w:rPr>
              <w:t>ităţi</w:t>
            </w:r>
            <w:r w:rsidRPr="00F33CEF">
              <w:rPr>
                <w:rFonts w:ascii="Trebuchet MS" w:hAnsi="Trebuchet MS" w:cstheme="minorHAnsi"/>
                <w:sz w:val="18"/>
                <w:szCs w:val="18"/>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F33CEF" w:rsidRDefault="00A937BE" w:rsidP="00336E0A">
            <w:pPr>
              <w:pStyle w:val="BodyText"/>
              <w:ind w:left="142"/>
              <w:jc w:val="both"/>
              <w:rPr>
                <w:rFonts w:ascii="Trebuchet MS" w:hAnsi="Trebuchet MS" w:cstheme="minorHAnsi"/>
                <w:i/>
                <w:iCs w:val="0"/>
                <w:sz w:val="18"/>
                <w:szCs w:val="18"/>
              </w:rPr>
            </w:pPr>
            <w:r w:rsidRPr="00F33CEF">
              <w:rPr>
                <w:rFonts w:ascii="Trebuchet MS" w:hAnsi="Trebuchet MS" w:cstheme="minorHAnsi"/>
                <w:i/>
                <w:iCs w:val="0"/>
                <w:sz w:val="18"/>
                <w:szCs w:val="18"/>
              </w:rPr>
              <w:t>(se va verifica includerea respectivelor elemente în cadrul Declaraţiei de eligibilita</w:t>
            </w:r>
            <w:r w:rsidR="00F7467E" w:rsidRPr="00F33CEF">
              <w:rPr>
                <w:rFonts w:ascii="Trebuchet MS" w:hAnsi="Trebuchet MS" w:cstheme="minorHAnsi"/>
                <w:i/>
                <w:iCs w:val="0"/>
                <w:sz w:val="18"/>
                <w:szCs w:val="18"/>
              </w:rPr>
              <w:t xml:space="preserve">te - Model </w:t>
            </w:r>
            <w:r w:rsidR="00034A0C" w:rsidRPr="00F33CEF">
              <w:rPr>
                <w:rFonts w:ascii="Trebuchet MS" w:hAnsi="Trebuchet MS" w:cstheme="minorHAnsi"/>
                <w:i/>
                <w:iCs w:val="0"/>
                <w:sz w:val="18"/>
                <w:szCs w:val="18"/>
              </w:rPr>
              <w:t>aferent Anexei</w:t>
            </w:r>
            <w:r w:rsidRPr="00F33CEF">
              <w:rPr>
                <w:rFonts w:ascii="Trebuchet MS" w:hAnsi="Trebuchet MS" w:cstheme="minorHAnsi"/>
                <w:i/>
                <w:iCs w:val="0"/>
                <w:sz w:val="18"/>
                <w:szCs w:val="18"/>
              </w:rPr>
              <w:t xml:space="preserve"> la Ghidul specific)</w:t>
            </w:r>
          </w:p>
          <w:p w14:paraId="3D045E93" w14:textId="06E252AF" w:rsidR="00F26C1E" w:rsidRPr="00F33CEF" w:rsidRDefault="00F26C1E" w:rsidP="00A937BE">
            <w:pPr>
              <w:pStyle w:val="BodyText"/>
              <w:ind w:left="142"/>
              <w:rPr>
                <w:rFonts w:ascii="Trebuchet MS" w:hAnsi="Trebuchet MS"/>
                <w:b/>
                <w:sz w:val="18"/>
                <w:szCs w:val="18"/>
              </w:rPr>
            </w:pPr>
          </w:p>
        </w:tc>
        <w:tc>
          <w:tcPr>
            <w:tcW w:w="149" w:type="pct"/>
          </w:tcPr>
          <w:p w14:paraId="6BACFBB3" w14:textId="77777777" w:rsidR="00A937BE" w:rsidRPr="00F33CEF" w:rsidRDefault="00A937BE" w:rsidP="00A71C84">
            <w:pPr>
              <w:jc w:val="center"/>
              <w:rPr>
                <w:sz w:val="18"/>
                <w:szCs w:val="18"/>
                <w:lang w:val="it-IT"/>
              </w:rPr>
            </w:pPr>
          </w:p>
        </w:tc>
        <w:tc>
          <w:tcPr>
            <w:tcW w:w="147" w:type="pct"/>
          </w:tcPr>
          <w:p w14:paraId="6640FB1C" w14:textId="77777777" w:rsidR="00A937BE" w:rsidRPr="00F33CEF" w:rsidRDefault="00A937BE" w:rsidP="00A71C84">
            <w:pPr>
              <w:rPr>
                <w:sz w:val="18"/>
                <w:szCs w:val="18"/>
                <w:lang w:val="it-IT"/>
              </w:rPr>
            </w:pPr>
          </w:p>
        </w:tc>
        <w:tc>
          <w:tcPr>
            <w:tcW w:w="208" w:type="pct"/>
          </w:tcPr>
          <w:p w14:paraId="65EE4F64" w14:textId="77777777" w:rsidR="00A937BE" w:rsidRPr="00F33CEF" w:rsidRDefault="00A937BE" w:rsidP="00A71C84">
            <w:pPr>
              <w:rPr>
                <w:sz w:val="18"/>
                <w:szCs w:val="18"/>
                <w:lang w:val="it-IT"/>
              </w:rPr>
            </w:pPr>
          </w:p>
        </w:tc>
        <w:tc>
          <w:tcPr>
            <w:tcW w:w="309" w:type="pct"/>
          </w:tcPr>
          <w:p w14:paraId="02689097" w14:textId="77777777" w:rsidR="00A937BE" w:rsidRPr="00F33CEF" w:rsidRDefault="00A937BE" w:rsidP="00A71C84">
            <w:pPr>
              <w:rPr>
                <w:sz w:val="18"/>
                <w:szCs w:val="18"/>
                <w:lang w:val="it-IT"/>
              </w:rPr>
            </w:pPr>
          </w:p>
        </w:tc>
        <w:tc>
          <w:tcPr>
            <w:tcW w:w="132" w:type="pct"/>
          </w:tcPr>
          <w:p w14:paraId="007F9B7E" w14:textId="77777777" w:rsidR="00A937BE" w:rsidRPr="00F33CEF" w:rsidRDefault="00A937BE" w:rsidP="00A71C84">
            <w:pPr>
              <w:rPr>
                <w:sz w:val="18"/>
                <w:szCs w:val="18"/>
                <w:lang w:val="it-IT"/>
              </w:rPr>
            </w:pPr>
          </w:p>
        </w:tc>
        <w:tc>
          <w:tcPr>
            <w:tcW w:w="147" w:type="pct"/>
          </w:tcPr>
          <w:p w14:paraId="3A7CF1D0" w14:textId="77777777" w:rsidR="00A937BE" w:rsidRPr="00F33CEF" w:rsidRDefault="00A937BE" w:rsidP="00A71C84">
            <w:pPr>
              <w:rPr>
                <w:sz w:val="18"/>
                <w:szCs w:val="18"/>
                <w:lang w:val="it-IT"/>
              </w:rPr>
            </w:pPr>
          </w:p>
        </w:tc>
        <w:tc>
          <w:tcPr>
            <w:tcW w:w="168" w:type="pct"/>
          </w:tcPr>
          <w:p w14:paraId="66559C82" w14:textId="77777777" w:rsidR="00A937BE" w:rsidRPr="00F33CEF" w:rsidRDefault="00A937BE" w:rsidP="00A71C84">
            <w:pPr>
              <w:rPr>
                <w:sz w:val="18"/>
                <w:szCs w:val="18"/>
                <w:lang w:val="it-IT"/>
              </w:rPr>
            </w:pPr>
          </w:p>
        </w:tc>
        <w:tc>
          <w:tcPr>
            <w:tcW w:w="384" w:type="pct"/>
            <w:gridSpan w:val="2"/>
          </w:tcPr>
          <w:p w14:paraId="7D622028" w14:textId="77777777" w:rsidR="00A937BE" w:rsidRPr="00F33CEF" w:rsidRDefault="00A937BE" w:rsidP="00A71C84">
            <w:pPr>
              <w:rPr>
                <w:sz w:val="18"/>
                <w:szCs w:val="18"/>
                <w:lang w:val="it-IT"/>
              </w:rPr>
            </w:pPr>
          </w:p>
        </w:tc>
      </w:tr>
      <w:tr w:rsidR="00C247D4" w:rsidRPr="00F33CEF" w14:paraId="180B34C3" w14:textId="77777777" w:rsidTr="00C247D4">
        <w:trPr>
          <w:trHeight w:val="593"/>
          <w:tblHeader/>
        </w:trPr>
        <w:tc>
          <w:tcPr>
            <w:tcW w:w="3356" w:type="pct"/>
          </w:tcPr>
          <w:p w14:paraId="63C78096" w14:textId="56859FE0" w:rsidR="00F26C1E" w:rsidRPr="00F33CEF" w:rsidRDefault="00F26C1E" w:rsidP="00386934">
            <w:pPr>
              <w:pStyle w:val="ListParagraph"/>
              <w:numPr>
                <w:ilvl w:val="0"/>
                <w:numId w:val="3"/>
              </w:numPr>
              <w:spacing w:after="0"/>
              <w:rPr>
                <w:rFonts w:ascii="Trebuchet MS" w:hAnsi="Trebuchet MS"/>
                <w:b/>
                <w:iCs/>
                <w:sz w:val="18"/>
                <w:szCs w:val="18"/>
              </w:rPr>
            </w:pPr>
            <w:r w:rsidRPr="00F33CEF">
              <w:rPr>
                <w:rFonts w:ascii="Trebuchet MS" w:hAnsi="Trebuchet MS"/>
                <w:b/>
                <w:iCs/>
                <w:sz w:val="18"/>
                <w:szCs w:val="18"/>
              </w:rPr>
              <w:t>Conformitatea cu art. 65 din Regulamentul al Parlamentului European și al Consiliului nr. 1303/2013</w:t>
            </w:r>
          </w:p>
          <w:p w14:paraId="370C4A4C" w14:textId="6C6B8B86" w:rsidR="00F26C1E" w:rsidRPr="00F33CEF" w:rsidRDefault="00F26C1E" w:rsidP="007844D2">
            <w:pPr>
              <w:pStyle w:val="BodyText"/>
              <w:numPr>
                <w:ilvl w:val="0"/>
                <w:numId w:val="4"/>
              </w:numPr>
              <w:jc w:val="both"/>
              <w:rPr>
                <w:rFonts w:ascii="Trebuchet MS" w:hAnsi="Trebuchet MS"/>
                <w:b/>
                <w:iCs w:val="0"/>
                <w:sz w:val="18"/>
                <w:szCs w:val="18"/>
              </w:rPr>
            </w:pPr>
            <w:r w:rsidRPr="00F33CEF">
              <w:rPr>
                <w:rFonts w:ascii="Trebuchet MS" w:hAnsi="Trebuchet MS"/>
                <w:sz w:val="18"/>
                <w:szCs w:val="18"/>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F33CEF" w:rsidRDefault="00F26C1E" w:rsidP="00A71C84">
            <w:pPr>
              <w:jc w:val="center"/>
              <w:rPr>
                <w:sz w:val="18"/>
                <w:szCs w:val="18"/>
                <w:lang w:val="it-IT"/>
              </w:rPr>
            </w:pPr>
          </w:p>
        </w:tc>
        <w:tc>
          <w:tcPr>
            <w:tcW w:w="147" w:type="pct"/>
          </w:tcPr>
          <w:p w14:paraId="0BC9C165" w14:textId="77777777" w:rsidR="00F26C1E" w:rsidRPr="00F33CEF" w:rsidRDefault="00F26C1E" w:rsidP="00A71C84">
            <w:pPr>
              <w:rPr>
                <w:sz w:val="18"/>
                <w:szCs w:val="18"/>
                <w:lang w:val="it-IT"/>
              </w:rPr>
            </w:pPr>
          </w:p>
        </w:tc>
        <w:tc>
          <w:tcPr>
            <w:tcW w:w="208" w:type="pct"/>
          </w:tcPr>
          <w:p w14:paraId="560CF590" w14:textId="77777777" w:rsidR="00F26C1E" w:rsidRPr="00F33CEF" w:rsidRDefault="00F26C1E" w:rsidP="00A71C84">
            <w:pPr>
              <w:rPr>
                <w:sz w:val="18"/>
                <w:szCs w:val="18"/>
                <w:lang w:val="it-IT"/>
              </w:rPr>
            </w:pPr>
          </w:p>
        </w:tc>
        <w:tc>
          <w:tcPr>
            <w:tcW w:w="309" w:type="pct"/>
          </w:tcPr>
          <w:p w14:paraId="4A358627" w14:textId="77777777" w:rsidR="00F26C1E" w:rsidRPr="00F33CEF" w:rsidRDefault="00F26C1E" w:rsidP="00A71C84">
            <w:pPr>
              <w:rPr>
                <w:sz w:val="18"/>
                <w:szCs w:val="18"/>
                <w:lang w:val="it-IT"/>
              </w:rPr>
            </w:pPr>
          </w:p>
        </w:tc>
        <w:tc>
          <w:tcPr>
            <w:tcW w:w="132" w:type="pct"/>
          </w:tcPr>
          <w:p w14:paraId="02687524" w14:textId="77777777" w:rsidR="00F26C1E" w:rsidRPr="00F33CEF" w:rsidRDefault="00F26C1E" w:rsidP="00A71C84">
            <w:pPr>
              <w:rPr>
                <w:sz w:val="18"/>
                <w:szCs w:val="18"/>
                <w:lang w:val="it-IT"/>
              </w:rPr>
            </w:pPr>
          </w:p>
        </w:tc>
        <w:tc>
          <w:tcPr>
            <w:tcW w:w="147" w:type="pct"/>
          </w:tcPr>
          <w:p w14:paraId="7C6299ED" w14:textId="77777777" w:rsidR="00F26C1E" w:rsidRPr="00F33CEF" w:rsidRDefault="00F26C1E" w:rsidP="00A71C84">
            <w:pPr>
              <w:rPr>
                <w:sz w:val="18"/>
                <w:szCs w:val="18"/>
                <w:lang w:val="it-IT"/>
              </w:rPr>
            </w:pPr>
          </w:p>
        </w:tc>
        <w:tc>
          <w:tcPr>
            <w:tcW w:w="168" w:type="pct"/>
          </w:tcPr>
          <w:p w14:paraId="6DB80D9C" w14:textId="77777777" w:rsidR="00F26C1E" w:rsidRPr="00F33CEF" w:rsidRDefault="00F26C1E" w:rsidP="00A71C84">
            <w:pPr>
              <w:rPr>
                <w:sz w:val="18"/>
                <w:szCs w:val="18"/>
                <w:lang w:val="it-IT"/>
              </w:rPr>
            </w:pPr>
          </w:p>
        </w:tc>
        <w:tc>
          <w:tcPr>
            <w:tcW w:w="384" w:type="pct"/>
            <w:gridSpan w:val="2"/>
          </w:tcPr>
          <w:p w14:paraId="48EF1BD2" w14:textId="77777777" w:rsidR="00F26C1E" w:rsidRPr="00F33CEF" w:rsidRDefault="00F26C1E" w:rsidP="00A71C84">
            <w:pPr>
              <w:rPr>
                <w:sz w:val="18"/>
                <w:szCs w:val="18"/>
                <w:lang w:val="it-IT"/>
              </w:rPr>
            </w:pPr>
          </w:p>
        </w:tc>
      </w:tr>
      <w:tr w:rsidR="00C247D4" w:rsidRPr="00F33CEF" w14:paraId="0E5C44F1" w14:textId="77777777" w:rsidTr="00034A0C">
        <w:trPr>
          <w:trHeight w:val="4589"/>
          <w:tblHeader/>
        </w:trPr>
        <w:tc>
          <w:tcPr>
            <w:tcW w:w="3356" w:type="pct"/>
          </w:tcPr>
          <w:p w14:paraId="7014F034" w14:textId="1817528A" w:rsidR="004E6AB1" w:rsidRPr="00F33CEF" w:rsidRDefault="004E6AB1" w:rsidP="00D0454D">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Declaraţie de angajament (pentru sumele ce implică contribuția solicitantului, inclusiv a partenerilor în proiect)</w:t>
            </w:r>
          </w:p>
          <w:p w14:paraId="6E4FE4C3" w14:textId="0E6C0839" w:rsidR="004E6AB1" w:rsidRPr="00F33CEF" w:rsidRDefault="004E6AB1" w:rsidP="00D0454D">
            <w:pPr>
              <w:pStyle w:val="Header"/>
              <w:numPr>
                <w:ilvl w:val="0"/>
                <w:numId w:val="4"/>
              </w:numPr>
              <w:tabs>
                <w:tab w:val="clear" w:pos="4320"/>
                <w:tab w:val="center" w:pos="639"/>
              </w:tabs>
              <w:jc w:val="both"/>
              <w:rPr>
                <w:sz w:val="18"/>
                <w:szCs w:val="18"/>
                <w:lang w:val="it-IT"/>
              </w:rPr>
            </w:pPr>
            <w:r w:rsidRPr="00F33CEF">
              <w:rPr>
                <w:sz w:val="18"/>
                <w:szCs w:val="18"/>
                <w:lang w:val="it-IT"/>
              </w:rPr>
              <w:t>Declaraţia de angajament este ataşat</w:t>
            </w:r>
            <w:r w:rsidR="00034A0C" w:rsidRPr="00F33CEF">
              <w:rPr>
                <w:sz w:val="18"/>
                <w:szCs w:val="18"/>
                <w:lang w:val="it-IT"/>
              </w:rPr>
              <w:t xml:space="preserve">ă, semnată şi respectă Modelul </w:t>
            </w:r>
            <w:r w:rsidRPr="00F33CEF">
              <w:rPr>
                <w:sz w:val="18"/>
                <w:szCs w:val="18"/>
                <w:lang w:val="it-IT"/>
              </w:rPr>
              <w:t xml:space="preserve"> – </w:t>
            </w:r>
            <w:r w:rsidRPr="00F33CEF">
              <w:rPr>
                <w:i/>
                <w:sz w:val="18"/>
                <w:szCs w:val="18"/>
                <w:lang w:val="it-IT"/>
              </w:rPr>
              <w:t>Declarația de angajament</w:t>
            </w:r>
            <w:r w:rsidRPr="00F33CEF">
              <w:rPr>
                <w:sz w:val="18"/>
                <w:szCs w:val="18"/>
                <w:lang w:val="it-IT"/>
              </w:rPr>
              <w:t xml:space="preserve"> </w:t>
            </w:r>
            <w:r w:rsidR="00D82099" w:rsidRPr="00F33CEF">
              <w:rPr>
                <w:sz w:val="18"/>
                <w:szCs w:val="18"/>
                <w:lang w:val="it-IT"/>
              </w:rPr>
              <w:t>la Anexa</w:t>
            </w:r>
            <w:r w:rsidRPr="00F33CEF">
              <w:rPr>
                <w:sz w:val="18"/>
                <w:szCs w:val="18"/>
                <w:lang w:val="it-IT"/>
              </w:rPr>
              <w:t xml:space="preserve"> aferentă Ghidului Specific?</w:t>
            </w:r>
          </w:p>
          <w:p w14:paraId="69A421D9" w14:textId="6039CD4D" w:rsidR="00D82099" w:rsidRPr="00F33CEF" w:rsidRDefault="004E6AB1" w:rsidP="00D0454D">
            <w:pPr>
              <w:pStyle w:val="Header"/>
              <w:numPr>
                <w:ilvl w:val="0"/>
                <w:numId w:val="4"/>
              </w:numPr>
              <w:tabs>
                <w:tab w:val="clear" w:pos="4320"/>
                <w:tab w:val="center" w:pos="639"/>
              </w:tabs>
              <w:jc w:val="both"/>
              <w:rPr>
                <w:sz w:val="18"/>
                <w:szCs w:val="18"/>
                <w:lang w:val="it-IT"/>
              </w:rPr>
            </w:pPr>
            <w:r w:rsidRPr="00F33CEF">
              <w:rPr>
                <w:sz w:val="18"/>
                <w:szCs w:val="18"/>
                <w:lang w:val="it-IT"/>
              </w:rPr>
              <w:t>În cazul parteneriatelor, a fost depusă câte o declarație de angajament pentru</w:t>
            </w:r>
            <w:r w:rsidRPr="00F33CEF">
              <w:rPr>
                <w:sz w:val="18"/>
                <w:szCs w:val="18"/>
              </w:rPr>
              <w:t xml:space="preserve"> </w:t>
            </w:r>
            <w:r w:rsidRPr="00F33CEF">
              <w:rPr>
                <w:sz w:val="18"/>
                <w:szCs w:val="18"/>
                <w:lang w:val="it-IT"/>
              </w:rPr>
              <w:t>liderul de parteneriat şi pentru fiecare dintre parteneri, semnată de reprezentanţii legali ai fiecăruia</w:t>
            </w:r>
            <w:r w:rsidR="00E50566" w:rsidRPr="00F33CEF">
              <w:rPr>
                <w:sz w:val="18"/>
                <w:szCs w:val="18"/>
                <w:lang w:val="it-IT"/>
              </w:rPr>
              <w:t xml:space="preserve"> şi conformă cu</w:t>
            </w:r>
            <w:r w:rsidRPr="00F33CEF">
              <w:rPr>
                <w:sz w:val="18"/>
                <w:szCs w:val="18"/>
                <w:lang w:val="it-IT"/>
              </w:rPr>
              <w:t xml:space="preserve"> </w:t>
            </w:r>
            <w:r w:rsidR="00E50566" w:rsidRPr="00F33CEF">
              <w:rPr>
                <w:sz w:val="18"/>
                <w:szCs w:val="18"/>
                <w:lang w:val="it-IT"/>
              </w:rPr>
              <w:t xml:space="preserve">Modelul – </w:t>
            </w:r>
            <w:r w:rsidR="00E50566" w:rsidRPr="00F33CEF">
              <w:rPr>
                <w:i/>
                <w:sz w:val="18"/>
                <w:szCs w:val="18"/>
                <w:lang w:val="it-IT"/>
              </w:rPr>
              <w:t>Declarația de angajament</w:t>
            </w:r>
            <w:r w:rsidR="003D110D" w:rsidRPr="00F33CEF">
              <w:rPr>
                <w:sz w:val="18"/>
                <w:szCs w:val="18"/>
              </w:rPr>
              <w:t xml:space="preserve"> </w:t>
            </w:r>
            <w:r w:rsidR="00034A0C" w:rsidRPr="00F33CEF">
              <w:rPr>
                <w:sz w:val="18"/>
                <w:szCs w:val="18"/>
                <w:lang w:val="it-IT"/>
              </w:rPr>
              <w:t>la Anexa</w:t>
            </w:r>
            <w:r w:rsidR="003D110D" w:rsidRPr="00F33CEF">
              <w:rPr>
                <w:sz w:val="18"/>
                <w:szCs w:val="18"/>
                <w:lang w:val="it-IT"/>
              </w:rPr>
              <w:t xml:space="preserve"> aferentă Ghidului Specific</w:t>
            </w:r>
            <w:r w:rsidRPr="00F33CEF">
              <w:rPr>
                <w:sz w:val="18"/>
                <w:szCs w:val="18"/>
                <w:lang w:val="it-IT"/>
              </w:rPr>
              <w:t>?</w:t>
            </w:r>
          </w:p>
          <w:p w14:paraId="7400BAC2" w14:textId="77777777" w:rsidR="00A71C84" w:rsidRPr="00F33CEF" w:rsidRDefault="00FF1477" w:rsidP="00D0454D">
            <w:pPr>
              <w:pStyle w:val="Header"/>
              <w:numPr>
                <w:ilvl w:val="0"/>
                <w:numId w:val="4"/>
              </w:numPr>
              <w:tabs>
                <w:tab w:val="clear" w:pos="4320"/>
                <w:tab w:val="center" w:pos="639"/>
              </w:tabs>
              <w:jc w:val="both"/>
              <w:rPr>
                <w:sz w:val="18"/>
                <w:szCs w:val="18"/>
                <w:lang w:val="it-IT"/>
              </w:rPr>
            </w:pPr>
            <w:r w:rsidRPr="00F33CEF">
              <w:rPr>
                <w:sz w:val="18"/>
                <w:szCs w:val="18"/>
                <w:lang w:val="it-IT"/>
              </w:rPr>
              <w:t>Datele de identificare ale solicitantului/ ale liderului de parteneriat şi partenerilor, precum şi ale  reprezentanţilor legali ai acestora din D</w:t>
            </w:r>
            <w:r w:rsidR="004E6AB1" w:rsidRPr="00F33CEF">
              <w:rPr>
                <w:sz w:val="18"/>
                <w:szCs w:val="18"/>
                <w:lang w:val="it-IT"/>
              </w:rPr>
              <w:t>eclarația de angajament coincid cu cele cuprinse în cadrul</w:t>
            </w:r>
            <w:r w:rsidR="004E6AB1" w:rsidRPr="00F33CEF">
              <w:rPr>
                <w:sz w:val="18"/>
                <w:szCs w:val="18"/>
              </w:rPr>
              <w:t xml:space="preserve"> documentelor privind identificarea reprezentantului legal al solicitantului și, dacă este cazul, al partenerilor, precum </w:t>
            </w:r>
            <w:r w:rsidR="004E6AB1" w:rsidRPr="00F33CEF">
              <w:rPr>
                <w:sz w:val="18"/>
                <w:szCs w:val="18"/>
                <w:lang w:val="it-IT"/>
              </w:rPr>
              <w:t>și cu cele cuprinse în cadrul documentelor statutare anexate la cererea de finanțare?</w:t>
            </w:r>
          </w:p>
          <w:p w14:paraId="2DD40E0C" w14:textId="6D6E39E2" w:rsidR="00516C27" w:rsidRPr="00F33CEF" w:rsidRDefault="00516C27" w:rsidP="00D0454D">
            <w:pPr>
              <w:pStyle w:val="Header"/>
              <w:numPr>
                <w:ilvl w:val="0"/>
                <w:numId w:val="4"/>
              </w:numPr>
              <w:tabs>
                <w:tab w:val="clear" w:pos="4320"/>
                <w:tab w:val="center" w:pos="639"/>
              </w:tabs>
              <w:jc w:val="both"/>
              <w:rPr>
                <w:color w:val="FF0000"/>
                <w:sz w:val="18"/>
                <w:szCs w:val="18"/>
              </w:rPr>
            </w:pPr>
            <w:r w:rsidRPr="00F33CEF">
              <w:rPr>
                <w:sz w:val="18"/>
                <w:szCs w:val="18"/>
              </w:rPr>
              <w:t>Contribuția financiară proprie asumată prin declarația de angajament corespunde valorii din cadrul cererii de finanțare și din Acordul de parteneriat, dacă este cazul?</w:t>
            </w:r>
          </w:p>
          <w:p w14:paraId="30AE7953" w14:textId="0EBF69F1" w:rsidR="00516C27" w:rsidRPr="00F33CEF" w:rsidRDefault="00516C27" w:rsidP="00034A0C">
            <w:pPr>
              <w:pStyle w:val="Header"/>
              <w:numPr>
                <w:ilvl w:val="0"/>
                <w:numId w:val="4"/>
              </w:numPr>
              <w:tabs>
                <w:tab w:val="clear" w:pos="4320"/>
                <w:tab w:val="center" w:pos="639"/>
              </w:tabs>
              <w:jc w:val="both"/>
              <w:rPr>
                <w:sz w:val="18"/>
                <w:szCs w:val="18"/>
              </w:rPr>
            </w:pPr>
            <w:r w:rsidRPr="00F33CEF">
              <w:rPr>
                <w:i/>
                <w:sz w:val="18"/>
                <w:szCs w:val="18"/>
              </w:rPr>
              <w:t xml:space="preserve">Pentru proiectele de investiţii pentru care execuţia de lucrări a fost demarată, iar investițiile nu au fost încheiate în mod fizic, în cazul în care lucrările nu au fost implementate integral până la </w:t>
            </w:r>
            <w:r w:rsidR="00174030" w:rsidRPr="00F33CEF">
              <w:rPr>
                <w:i/>
                <w:sz w:val="18"/>
                <w:szCs w:val="18"/>
              </w:rPr>
              <w:t>depunerea cererii de finanțare</w:t>
            </w:r>
            <w:r w:rsidRPr="00F33CEF">
              <w:rPr>
                <w:sz w:val="18"/>
                <w:szCs w:val="18"/>
              </w:rPr>
              <w:t xml:space="preserve">, </w:t>
            </w:r>
            <w:r w:rsidR="000A5606" w:rsidRPr="00F33CEF">
              <w:rPr>
                <w:sz w:val="18"/>
                <w:szCs w:val="18"/>
              </w:rPr>
              <w:tab/>
              <w:t>c</w:t>
            </w:r>
            <w:r w:rsidR="00F732BB" w:rsidRPr="00F33CEF">
              <w:rPr>
                <w:sz w:val="18"/>
                <w:szCs w:val="18"/>
              </w:rPr>
              <w:t xml:space="preserve">ontribuția financiară proprie asumată prin declarația de angajament </w:t>
            </w:r>
            <w:r w:rsidR="00B61819" w:rsidRPr="00F33CEF">
              <w:rPr>
                <w:sz w:val="18"/>
                <w:szCs w:val="18"/>
              </w:rPr>
              <w:t>se î</w:t>
            </w:r>
            <w:r w:rsidR="00F732BB" w:rsidRPr="00F33CEF">
              <w:rPr>
                <w:sz w:val="18"/>
                <w:szCs w:val="18"/>
              </w:rPr>
              <w:t>ncadrează în sumele</w:t>
            </w:r>
            <w:r w:rsidRPr="00F33CEF">
              <w:rPr>
                <w:sz w:val="18"/>
                <w:szCs w:val="18"/>
              </w:rPr>
              <w:t xml:space="preserve"> din hotărârea de aprobare a proiectului</w:t>
            </w:r>
            <w:r w:rsidR="00F732BB" w:rsidRPr="00F33CEF">
              <w:rPr>
                <w:sz w:val="18"/>
                <w:szCs w:val="18"/>
              </w:rPr>
              <w:t>?</w:t>
            </w:r>
          </w:p>
        </w:tc>
        <w:tc>
          <w:tcPr>
            <w:tcW w:w="149" w:type="pct"/>
          </w:tcPr>
          <w:p w14:paraId="30713BD8" w14:textId="77777777" w:rsidR="00A71C84" w:rsidRPr="00F33CEF" w:rsidRDefault="00A71C84" w:rsidP="00A71C84">
            <w:pPr>
              <w:jc w:val="center"/>
              <w:rPr>
                <w:sz w:val="18"/>
                <w:szCs w:val="18"/>
                <w:lang w:val="it-IT"/>
              </w:rPr>
            </w:pPr>
          </w:p>
        </w:tc>
        <w:tc>
          <w:tcPr>
            <w:tcW w:w="147" w:type="pct"/>
          </w:tcPr>
          <w:p w14:paraId="0311AD62" w14:textId="77777777" w:rsidR="00A71C84" w:rsidRPr="00F33CEF" w:rsidRDefault="00A71C84" w:rsidP="00A71C84">
            <w:pPr>
              <w:rPr>
                <w:sz w:val="18"/>
                <w:szCs w:val="18"/>
                <w:lang w:val="it-IT"/>
              </w:rPr>
            </w:pPr>
          </w:p>
        </w:tc>
        <w:tc>
          <w:tcPr>
            <w:tcW w:w="208" w:type="pct"/>
          </w:tcPr>
          <w:p w14:paraId="583528E5" w14:textId="77777777" w:rsidR="00A71C84" w:rsidRPr="00F33CEF" w:rsidRDefault="00A71C84" w:rsidP="00A71C84">
            <w:pPr>
              <w:rPr>
                <w:sz w:val="18"/>
                <w:szCs w:val="18"/>
                <w:lang w:val="it-IT"/>
              </w:rPr>
            </w:pPr>
          </w:p>
        </w:tc>
        <w:tc>
          <w:tcPr>
            <w:tcW w:w="309" w:type="pct"/>
          </w:tcPr>
          <w:p w14:paraId="0A6EBE0D" w14:textId="77777777" w:rsidR="00A71C84" w:rsidRPr="00F33CEF" w:rsidRDefault="00A71C84" w:rsidP="00A71C84">
            <w:pPr>
              <w:rPr>
                <w:sz w:val="18"/>
                <w:szCs w:val="18"/>
                <w:lang w:val="it-IT"/>
              </w:rPr>
            </w:pPr>
          </w:p>
        </w:tc>
        <w:tc>
          <w:tcPr>
            <w:tcW w:w="132" w:type="pct"/>
          </w:tcPr>
          <w:p w14:paraId="557DAF92" w14:textId="77777777" w:rsidR="00A71C84" w:rsidRPr="00F33CEF" w:rsidRDefault="00A71C84" w:rsidP="00A71C84">
            <w:pPr>
              <w:rPr>
                <w:sz w:val="18"/>
                <w:szCs w:val="18"/>
                <w:lang w:val="it-IT"/>
              </w:rPr>
            </w:pPr>
          </w:p>
        </w:tc>
        <w:tc>
          <w:tcPr>
            <w:tcW w:w="147" w:type="pct"/>
          </w:tcPr>
          <w:p w14:paraId="51C54C61" w14:textId="77777777" w:rsidR="00A71C84" w:rsidRPr="00F33CEF" w:rsidRDefault="00A71C84" w:rsidP="00A71C84">
            <w:pPr>
              <w:rPr>
                <w:sz w:val="18"/>
                <w:szCs w:val="18"/>
                <w:lang w:val="it-IT"/>
              </w:rPr>
            </w:pPr>
          </w:p>
        </w:tc>
        <w:tc>
          <w:tcPr>
            <w:tcW w:w="168" w:type="pct"/>
          </w:tcPr>
          <w:p w14:paraId="19100500" w14:textId="77777777" w:rsidR="00A71C84" w:rsidRPr="00F33CEF" w:rsidRDefault="00A71C84" w:rsidP="00A71C84">
            <w:pPr>
              <w:rPr>
                <w:sz w:val="18"/>
                <w:szCs w:val="18"/>
                <w:lang w:val="it-IT"/>
              </w:rPr>
            </w:pPr>
          </w:p>
        </w:tc>
        <w:tc>
          <w:tcPr>
            <w:tcW w:w="384" w:type="pct"/>
            <w:gridSpan w:val="2"/>
          </w:tcPr>
          <w:p w14:paraId="169C89B9" w14:textId="77777777" w:rsidR="00A71C84" w:rsidRPr="00F33CEF" w:rsidRDefault="00A71C84" w:rsidP="00A71C84">
            <w:pPr>
              <w:rPr>
                <w:sz w:val="18"/>
                <w:szCs w:val="18"/>
                <w:lang w:val="it-IT"/>
              </w:rPr>
            </w:pPr>
          </w:p>
        </w:tc>
      </w:tr>
      <w:tr w:rsidR="00C247D4" w:rsidRPr="00F33CEF" w14:paraId="7D1041F1" w14:textId="77777777" w:rsidTr="00C247D4">
        <w:trPr>
          <w:trHeight w:val="595"/>
          <w:tblHeader/>
        </w:trPr>
        <w:tc>
          <w:tcPr>
            <w:tcW w:w="3356" w:type="pct"/>
          </w:tcPr>
          <w:p w14:paraId="578D0381" w14:textId="11AAB085" w:rsidR="00C8319A" w:rsidRPr="00F33CEF" w:rsidRDefault="00C8319A" w:rsidP="00B61819">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Respectarea principiilor privind dezvoltarea durabilă, egalitatea de şanse, de gen și nediscriminarea, prevăzute în legislaţia naţională şi comunitară</w:t>
            </w:r>
          </w:p>
          <w:p w14:paraId="57CC4387" w14:textId="1D56B93C" w:rsidR="00C8319A" w:rsidRPr="00F33CEF" w:rsidRDefault="00C8319A" w:rsidP="00B61819">
            <w:pPr>
              <w:pStyle w:val="Header"/>
              <w:numPr>
                <w:ilvl w:val="0"/>
                <w:numId w:val="4"/>
              </w:numPr>
              <w:tabs>
                <w:tab w:val="clear" w:pos="4320"/>
                <w:tab w:val="center" w:pos="639"/>
              </w:tabs>
              <w:jc w:val="both"/>
              <w:rPr>
                <w:sz w:val="18"/>
                <w:szCs w:val="18"/>
              </w:rPr>
            </w:pPr>
            <w:r w:rsidRPr="00F33CEF">
              <w:rPr>
                <w:sz w:val="18"/>
                <w:szCs w:val="18"/>
              </w:rPr>
              <w:t xml:space="preserve">Proiectul respectă principiile privind dezvoltarea durabilă, egalitatea de şanse, de gen și nediscriminarea, prevăzute în legislaţia naţională şi comunitară? </w:t>
            </w:r>
          </w:p>
          <w:p w14:paraId="54FC330F" w14:textId="0EB2F19F" w:rsidR="00C8319A" w:rsidRPr="00F33CEF" w:rsidRDefault="00C8319A" w:rsidP="00034A0C">
            <w:pPr>
              <w:pStyle w:val="Header"/>
              <w:tabs>
                <w:tab w:val="center" w:pos="639"/>
              </w:tabs>
              <w:ind w:left="142"/>
              <w:jc w:val="both"/>
              <w:rPr>
                <w:b/>
                <w:i/>
                <w:sz w:val="18"/>
                <w:szCs w:val="18"/>
              </w:rPr>
            </w:pPr>
            <w:r w:rsidRPr="00F33CEF">
              <w:rPr>
                <w:i/>
                <w:iCs/>
                <w:sz w:val="18"/>
                <w:szCs w:val="18"/>
              </w:rPr>
              <w:t xml:space="preserve">(verificarea asumării acestui aspect în </w:t>
            </w:r>
            <w:r w:rsidRPr="00F33CEF">
              <w:rPr>
                <w:bCs/>
                <w:i/>
                <w:sz w:val="18"/>
                <w:szCs w:val="18"/>
              </w:rPr>
              <w:t>Declarația de angajament -</w:t>
            </w:r>
            <w:r w:rsidR="00B61819" w:rsidRPr="00F33CEF">
              <w:rPr>
                <w:bCs/>
                <w:i/>
                <w:sz w:val="18"/>
                <w:szCs w:val="18"/>
              </w:rPr>
              <w:t xml:space="preserve"> </w:t>
            </w:r>
            <w:r w:rsidR="006E1A28" w:rsidRPr="00F33CEF">
              <w:rPr>
                <w:i/>
                <w:iCs/>
                <w:sz w:val="18"/>
                <w:szCs w:val="18"/>
              </w:rPr>
              <w:t xml:space="preserve">Modelul </w:t>
            </w:r>
            <w:r w:rsidR="00034A0C" w:rsidRPr="00F33CEF">
              <w:rPr>
                <w:i/>
                <w:iCs/>
                <w:sz w:val="18"/>
                <w:szCs w:val="18"/>
              </w:rPr>
              <w:t>din cadrul Anexei</w:t>
            </w:r>
            <w:r w:rsidRPr="00F33CEF">
              <w:rPr>
                <w:i/>
                <w:iCs/>
                <w:sz w:val="18"/>
                <w:szCs w:val="18"/>
              </w:rPr>
              <w:t xml:space="preserve"> din Ghidul Specific)</w:t>
            </w:r>
          </w:p>
        </w:tc>
        <w:tc>
          <w:tcPr>
            <w:tcW w:w="149" w:type="pct"/>
          </w:tcPr>
          <w:p w14:paraId="6A3FAEBF" w14:textId="77777777" w:rsidR="00C8319A" w:rsidRPr="00F33CEF" w:rsidRDefault="00C8319A" w:rsidP="00A71C84">
            <w:pPr>
              <w:jc w:val="center"/>
              <w:rPr>
                <w:sz w:val="18"/>
                <w:szCs w:val="18"/>
                <w:lang w:val="it-IT"/>
              </w:rPr>
            </w:pPr>
          </w:p>
        </w:tc>
        <w:tc>
          <w:tcPr>
            <w:tcW w:w="147" w:type="pct"/>
          </w:tcPr>
          <w:p w14:paraId="281FCF99" w14:textId="77777777" w:rsidR="00C8319A" w:rsidRPr="00F33CEF" w:rsidRDefault="00C8319A" w:rsidP="00A71C84">
            <w:pPr>
              <w:rPr>
                <w:sz w:val="18"/>
                <w:szCs w:val="18"/>
                <w:lang w:val="it-IT"/>
              </w:rPr>
            </w:pPr>
          </w:p>
        </w:tc>
        <w:tc>
          <w:tcPr>
            <w:tcW w:w="208" w:type="pct"/>
          </w:tcPr>
          <w:p w14:paraId="676BDDDF" w14:textId="77777777" w:rsidR="00C8319A" w:rsidRPr="00F33CEF" w:rsidRDefault="00C8319A" w:rsidP="00A71C84">
            <w:pPr>
              <w:rPr>
                <w:sz w:val="18"/>
                <w:szCs w:val="18"/>
                <w:lang w:val="it-IT"/>
              </w:rPr>
            </w:pPr>
          </w:p>
        </w:tc>
        <w:tc>
          <w:tcPr>
            <w:tcW w:w="309" w:type="pct"/>
          </w:tcPr>
          <w:p w14:paraId="302BA42E" w14:textId="77777777" w:rsidR="00C8319A" w:rsidRPr="00F33CEF" w:rsidRDefault="00C8319A" w:rsidP="00A71C84">
            <w:pPr>
              <w:rPr>
                <w:sz w:val="18"/>
                <w:szCs w:val="18"/>
                <w:lang w:val="it-IT"/>
              </w:rPr>
            </w:pPr>
          </w:p>
        </w:tc>
        <w:tc>
          <w:tcPr>
            <w:tcW w:w="132" w:type="pct"/>
          </w:tcPr>
          <w:p w14:paraId="15464F55" w14:textId="77777777" w:rsidR="00C8319A" w:rsidRPr="00F33CEF" w:rsidRDefault="00C8319A" w:rsidP="00A71C84">
            <w:pPr>
              <w:rPr>
                <w:sz w:val="18"/>
                <w:szCs w:val="18"/>
                <w:lang w:val="it-IT"/>
              </w:rPr>
            </w:pPr>
          </w:p>
        </w:tc>
        <w:tc>
          <w:tcPr>
            <w:tcW w:w="147" w:type="pct"/>
          </w:tcPr>
          <w:p w14:paraId="455E2275" w14:textId="77777777" w:rsidR="00C8319A" w:rsidRPr="00F33CEF" w:rsidRDefault="00C8319A" w:rsidP="00A71C84">
            <w:pPr>
              <w:rPr>
                <w:sz w:val="18"/>
                <w:szCs w:val="18"/>
                <w:lang w:val="it-IT"/>
              </w:rPr>
            </w:pPr>
          </w:p>
        </w:tc>
        <w:tc>
          <w:tcPr>
            <w:tcW w:w="168" w:type="pct"/>
          </w:tcPr>
          <w:p w14:paraId="475CAD48" w14:textId="77777777" w:rsidR="00C8319A" w:rsidRPr="00F33CEF" w:rsidRDefault="00C8319A" w:rsidP="00A71C84">
            <w:pPr>
              <w:rPr>
                <w:sz w:val="18"/>
                <w:szCs w:val="18"/>
                <w:lang w:val="it-IT"/>
              </w:rPr>
            </w:pPr>
          </w:p>
        </w:tc>
        <w:tc>
          <w:tcPr>
            <w:tcW w:w="384" w:type="pct"/>
            <w:gridSpan w:val="2"/>
          </w:tcPr>
          <w:p w14:paraId="497087A3" w14:textId="77777777" w:rsidR="00C8319A" w:rsidRPr="00F33CEF" w:rsidRDefault="00C8319A" w:rsidP="00A71C84">
            <w:pPr>
              <w:rPr>
                <w:sz w:val="18"/>
                <w:szCs w:val="18"/>
                <w:lang w:val="it-IT"/>
              </w:rPr>
            </w:pPr>
          </w:p>
        </w:tc>
      </w:tr>
      <w:tr w:rsidR="00C247D4" w:rsidRPr="00F33CEF" w14:paraId="29B7292D" w14:textId="77777777" w:rsidTr="00C247D4">
        <w:trPr>
          <w:trHeight w:val="20"/>
          <w:tblHeader/>
        </w:trPr>
        <w:tc>
          <w:tcPr>
            <w:tcW w:w="3356" w:type="pct"/>
          </w:tcPr>
          <w:p w14:paraId="537662D2" w14:textId="12F1AC2C" w:rsidR="003E1DE6" w:rsidRPr="00F33CEF" w:rsidRDefault="003E1DE6" w:rsidP="00B8302C">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Declarația privind nedeductibilitatea TVA, dacă e cazul</w:t>
            </w:r>
          </w:p>
          <w:p w14:paraId="3DFCB62C" w14:textId="305BA2E4" w:rsidR="001F7B48" w:rsidRPr="00F33CEF" w:rsidRDefault="00A71C84" w:rsidP="00DC1B3E">
            <w:pPr>
              <w:pStyle w:val="Header"/>
              <w:numPr>
                <w:ilvl w:val="0"/>
                <w:numId w:val="4"/>
              </w:numPr>
              <w:tabs>
                <w:tab w:val="center" w:pos="639"/>
              </w:tabs>
              <w:jc w:val="both"/>
              <w:rPr>
                <w:sz w:val="18"/>
                <w:szCs w:val="18"/>
                <w:lang w:val="it-IT"/>
              </w:rPr>
            </w:pPr>
            <w:r w:rsidRPr="00F33CEF">
              <w:rPr>
                <w:sz w:val="18"/>
                <w:szCs w:val="18"/>
                <w:lang w:val="it-IT"/>
              </w:rPr>
              <w:t>D</w:t>
            </w:r>
            <w:r w:rsidR="00471627" w:rsidRPr="00F33CEF">
              <w:rPr>
                <w:sz w:val="18"/>
                <w:szCs w:val="18"/>
                <w:lang w:val="it-IT"/>
              </w:rPr>
              <w:t>acă este cazul, d</w:t>
            </w:r>
            <w:r w:rsidR="00035C55" w:rsidRPr="00F33CEF">
              <w:rPr>
                <w:sz w:val="18"/>
                <w:szCs w:val="18"/>
                <w:lang w:val="it-IT"/>
              </w:rPr>
              <w:t>eclarația</w:t>
            </w:r>
            <w:r w:rsidR="00035C55" w:rsidRPr="00F33CEF">
              <w:rPr>
                <w:b/>
                <w:sz w:val="18"/>
                <w:szCs w:val="18"/>
                <w:lang w:val="fr-FR"/>
              </w:rPr>
              <w:t xml:space="preserve"> </w:t>
            </w:r>
            <w:r w:rsidR="001232FB" w:rsidRPr="00F33CEF">
              <w:rPr>
                <w:sz w:val="18"/>
                <w:szCs w:val="18"/>
                <w:lang w:val="it-IT"/>
              </w:rPr>
              <w:t>privind nedeductibilitatea TVA a solicitantului și</w:t>
            </w:r>
            <w:r w:rsidR="00A50097" w:rsidRPr="00F33CEF">
              <w:rPr>
                <w:sz w:val="18"/>
                <w:szCs w:val="18"/>
                <w:lang w:val="it-IT"/>
              </w:rPr>
              <w:t xml:space="preserve">/sau </w:t>
            </w:r>
            <w:r w:rsidR="001232FB" w:rsidRPr="00F33CEF">
              <w:rPr>
                <w:sz w:val="18"/>
                <w:szCs w:val="18"/>
                <w:lang w:val="it-IT"/>
              </w:rPr>
              <w:t xml:space="preserve">a partenerilor </w:t>
            </w:r>
            <w:r w:rsidR="00D609A7" w:rsidRPr="00F33CEF">
              <w:rPr>
                <w:sz w:val="18"/>
                <w:szCs w:val="18"/>
                <w:lang w:val="it-IT"/>
              </w:rPr>
              <w:t xml:space="preserve">(după caz) </w:t>
            </w:r>
            <w:r w:rsidR="001232FB" w:rsidRPr="00F33CEF">
              <w:rPr>
                <w:sz w:val="18"/>
                <w:szCs w:val="18"/>
                <w:lang w:val="it-IT"/>
              </w:rPr>
              <w:t>este atașată</w:t>
            </w:r>
            <w:r w:rsidR="00CA324C" w:rsidRPr="00F33CEF">
              <w:rPr>
                <w:sz w:val="18"/>
                <w:szCs w:val="18"/>
                <w:lang w:val="it-IT"/>
              </w:rPr>
              <w:t>, semnată</w:t>
            </w:r>
            <w:r w:rsidR="001232FB" w:rsidRPr="00F33CEF">
              <w:rPr>
                <w:sz w:val="18"/>
                <w:szCs w:val="18"/>
                <w:lang w:val="it-IT"/>
              </w:rPr>
              <w:t xml:space="preserve"> și respectă </w:t>
            </w:r>
            <w:r w:rsidRPr="00F33CEF">
              <w:rPr>
                <w:sz w:val="18"/>
                <w:szCs w:val="18"/>
                <w:lang w:val="it-IT"/>
              </w:rPr>
              <w:t>Model</w:t>
            </w:r>
            <w:r w:rsidR="001232FB" w:rsidRPr="00F33CEF">
              <w:rPr>
                <w:sz w:val="18"/>
                <w:szCs w:val="18"/>
                <w:lang w:val="it-IT"/>
              </w:rPr>
              <w:t>ul</w:t>
            </w:r>
            <w:r w:rsidR="00034A0C" w:rsidRPr="00F33CEF">
              <w:rPr>
                <w:sz w:val="18"/>
                <w:szCs w:val="18"/>
                <w:lang w:val="it-IT"/>
              </w:rPr>
              <w:t xml:space="preserve"> </w:t>
            </w:r>
            <w:r w:rsidRPr="00F33CEF">
              <w:rPr>
                <w:sz w:val="18"/>
                <w:szCs w:val="18"/>
                <w:lang w:val="it-IT"/>
              </w:rPr>
              <w:t xml:space="preserve"> </w:t>
            </w:r>
            <w:r w:rsidR="00DC1B3E" w:rsidRPr="00F33CEF">
              <w:rPr>
                <w:sz w:val="18"/>
                <w:szCs w:val="18"/>
                <w:lang w:val="it-IT"/>
              </w:rPr>
              <w:t>–</w:t>
            </w:r>
            <w:r w:rsidR="001232FB" w:rsidRPr="00F33CEF">
              <w:rPr>
                <w:sz w:val="18"/>
                <w:szCs w:val="18"/>
                <w:lang w:val="it-IT"/>
              </w:rPr>
              <w:t xml:space="preserve"> </w:t>
            </w:r>
            <w:r w:rsidR="00DC1B3E" w:rsidRPr="00F33CEF">
              <w:rPr>
                <w:i/>
                <w:sz w:val="18"/>
                <w:szCs w:val="18"/>
                <w:lang w:val="it-IT"/>
              </w:rPr>
              <w:t>Declaraţie privind eligibilitatea TVA aferente cheltuielilor ce vor fi efectuate în cadrul operaţiunii propuse spre finanţare din FEDR, FSE şi FC 2014 – 2020</w:t>
            </w:r>
            <w:r w:rsidR="00DC1B3E" w:rsidRPr="00F33CEF">
              <w:rPr>
                <w:sz w:val="18"/>
                <w:szCs w:val="18"/>
                <w:lang w:val="it-IT"/>
              </w:rPr>
              <w:t xml:space="preserve"> </w:t>
            </w:r>
            <w:r w:rsidR="00591F2C" w:rsidRPr="00F33CEF">
              <w:rPr>
                <w:sz w:val="18"/>
                <w:szCs w:val="18"/>
                <w:lang w:val="it-IT"/>
              </w:rPr>
              <w:t>la Anexa</w:t>
            </w:r>
            <w:r w:rsidR="00BA2238" w:rsidRPr="00F33CEF">
              <w:rPr>
                <w:sz w:val="18"/>
                <w:szCs w:val="18"/>
                <w:lang w:val="it-IT"/>
              </w:rPr>
              <w:t xml:space="preserve"> la Ghidul specific</w:t>
            </w:r>
            <w:r w:rsidRPr="00F33CEF">
              <w:rPr>
                <w:sz w:val="18"/>
                <w:szCs w:val="18"/>
                <w:lang w:val="it-IT"/>
              </w:rPr>
              <w:t>?</w:t>
            </w:r>
          </w:p>
          <w:p w14:paraId="6927439A" w14:textId="77777777" w:rsidR="00E634D7" w:rsidRPr="00F33CEF" w:rsidRDefault="00FF1477" w:rsidP="00B8302C">
            <w:pPr>
              <w:pStyle w:val="Header"/>
              <w:numPr>
                <w:ilvl w:val="0"/>
                <w:numId w:val="4"/>
              </w:numPr>
              <w:tabs>
                <w:tab w:val="center" w:pos="639"/>
              </w:tabs>
              <w:jc w:val="both"/>
              <w:rPr>
                <w:sz w:val="18"/>
                <w:szCs w:val="18"/>
                <w:lang w:val="it-IT"/>
              </w:rPr>
            </w:pPr>
            <w:r w:rsidRPr="00F33CEF">
              <w:rPr>
                <w:sz w:val="18"/>
                <w:szCs w:val="18"/>
                <w:lang w:val="it-IT"/>
              </w:rPr>
              <w:tab/>
              <w:t xml:space="preserve">Datele de identificare ale solicitantului/ ale liderului de parteneriat şi partenerilor, precum şi ale  reprezentanţilor legali ai acestora </w:t>
            </w:r>
            <w:r w:rsidR="00CA324C" w:rsidRPr="00F33CEF">
              <w:rPr>
                <w:sz w:val="18"/>
                <w:szCs w:val="18"/>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F33CEF" w:rsidRDefault="00140273" w:rsidP="00B8302C">
            <w:pPr>
              <w:pStyle w:val="Header"/>
              <w:numPr>
                <w:ilvl w:val="0"/>
                <w:numId w:val="4"/>
              </w:numPr>
              <w:tabs>
                <w:tab w:val="center" w:pos="639"/>
              </w:tabs>
              <w:jc w:val="both"/>
              <w:rPr>
                <w:sz w:val="18"/>
                <w:szCs w:val="18"/>
                <w:lang w:val="it-IT"/>
              </w:rPr>
            </w:pPr>
            <w:r w:rsidRPr="00F33CEF">
              <w:rPr>
                <w:sz w:val="18"/>
                <w:szCs w:val="18"/>
                <w:lang w:val="it-IT"/>
              </w:rPr>
              <w:t>Sunt corelate informațiile din această declarație cu bugetul proiectului?</w:t>
            </w:r>
          </w:p>
        </w:tc>
        <w:tc>
          <w:tcPr>
            <w:tcW w:w="149" w:type="pct"/>
          </w:tcPr>
          <w:p w14:paraId="1BFF1CC0" w14:textId="77777777" w:rsidR="00A71C84" w:rsidRPr="00F33CEF" w:rsidRDefault="00A71C84" w:rsidP="00A71C84">
            <w:pPr>
              <w:jc w:val="center"/>
              <w:rPr>
                <w:sz w:val="18"/>
                <w:szCs w:val="18"/>
                <w:lang w:val="it-IT"/>
              </w:rPr>
            </w:pPr>
          </w:p>
        </w:tc>
        <w:tc>
          <w:tcPr>
            <w:tcW w:w="147" w:type="pct"/>
          </w:tcPr>
          <w:p w14:paraId="24FEBD94" w14:textId="77777777" w:rsidR="00A71C84" w:rsidRPr="00F33CEF" w:rsidRDefault="00A71C84" w:rsidP="00A71C84">
            <w:pPr>
              <w:rPr>
                <w:sz w:val="18"/>
                <w:szCs w:val="18"/>
                <w:lang w:val="it-IT"/>
              </w:rPr>
            </w:pPr>
          </w:p>
        </w:tc>
        <w:tc>
          <w:tcPr>
            <w:tcW w:w="208" w:type="pct"/>
          </w:tcPr>
          <w:p w14:paraId="5BBBA9B6" w14:textId="77777777" w:rsidR="00A71C84" w:rsidRPr="00F33CEF" w:rsidRDefault="00A71C84" w:rsidP="00A71C84">
            <w:pPr>
              <w:rPr>
                <w:sz w:val="18"/>
                <w:szCs w:val="18"/>
                <w:lang w:val="it-IT"/>
              </w:rPr>
            </w:pPr>
          </w:p>
        </w:tc>
        <w:tc>
          <w:tcPr>
            <w:tcW w:w="309" w:type="pct"/>
          </w:tcPr>
          <w:p w14:paraId="496A87E1" w14:textId="77777777" w:rsidR="00A71C84" w:rsidRPr="00F33CEF" w:rsidRDefault="00A71C84" w:rsidP="00A71C84">
            <w:pPr>
              <w:rPr>
                <w:sz w:val="18"/>
                <w:szCs w:val="18"/>
                <w:lang w:val="it-IT"/>
              </w:rPr>
            </w:pPr>
          </w:p>
        </w:tc>
        <w:tc>
          <w:tcPr>
            <w:tcW w:w="132" w:type="pct"/>
          </w:tcPr>
          <w:p w14:paraId="16EB97A3" w14:textId="77777777" w:rsidR="00A71C84" w:rsidRPr="00F33CEF" w:rsidRDefault="00A71C84" w:rsidP="00A71C84">
            <w:pPr>
              <w:rPr>
                <w:sz w:val="18"/>
                <w:szCs w:val="18"/>
                <w:lang w:val="it-IT"/>
              </w:rPr>
            </w:pPr>
          </w:p>
        </w:tc>
        <w:tc>
          <w:tcPr>
            <w:tcW w:w="147" w:type="pct"/>
          </w:tcPr>
          <w:p w14:paraId="6724F3F9" w14:textId="77777777" w:rsidR="00A71C84" w:rsidRPr="00F33CEF" w:rsidRDefault="00A71C84" w:rsidP="00A71C84">
            <w:pPr>
              <w:rPr>
                <w:sz w:val="18"/>
                <w:szCs w:val="18"/>
                <w:lang w:val="it-IT"/>
              </w:rPr>
            </w:pPr>
          </w:p>
        </w:tc>
        <w:tc>
          <w:tcPr>
            <w:tcW w:w="168" w:type="pct"/>
          </w:tcPr>
          <w:p w14:paraId="0FB0744C" w14:textId="77777777" w:rsidR="00A71C84" w:rsidRPr="00F33CEF" w:rsidRDefault="00A71C84" w:rsidP="00A71C84">
            <w:pPr>
              <w:rPr>
                <w:sz w:val="18"/>
                <w:szCs w:val="18"/>
                <w:lang w:val="it-IT"/>
              </w:rPr>
            </w:pPr>
          </w:p>
        </w:tc>
        <w:tc>
          <w:tcPr>
            <w:tcW w:w="384" w:type="pct"/>
            <w:gridSpan w:val="2"/>
          </w:tcPr>
          <w:p w14:paraId="7F6A3D1B" w14:textId="77777777" w:rsidR="00A71C84" w:rsidRPr="00F33CEF" w:rsidRDefault="00A71C84" w:rsidP="00A71C84">
            <w:pPr>
              <w:rPr>
                <w:sz w:val="18"/>
                <w:szCs w:val="18"/>
                <w:lang w:val="it-IT"/>
              </w:rPr>
            </w:pPr>
          </w:p>
        </w:tc>
      </w:tr>
      <w:tr w:rsidR="00C247D4" w:rsidRPr="00F33CEF" w14:paraId="714C3DDD" w14:textId="77777777" w:rsidTr="00C247D4">
        <w:trPr>
          <w:trHeight w:val="20"/>
          <w:tblHeader/>
        </w:trPr>
        <w:tc>
          <w:tcPr>
            <w:tcW w:w="3356" w:type="pct"/>
            <w:shd w:val="clear" w:color="auto" w:fill="auto"/>
          </w:tcPr>
          <w:p w14:paraId="4281FD4C" w14:textId="5DFCB65A" w:rsidR="003E1DE6" w:rsidRPr="00F33CEF" w:rsidRDefault="003E1DE6" w:rsidP="00B8302C">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Acordul de parteneriat, dacă este cazul</w:t>
            </w:r>
          </w:p>
          <w:p w14:paraId="254E2FA6" w14:textId="7C5CFB1A" w:rsidR="00D1431B" w:rsidRPr="00F33CEF" w:rsidRDefault="00D1431B" w:rsidP="00B8302C">
            <w:pPr>
              <w:pStyle w:val="Header"/>
              <w:numPr>
                <w:ilvl w:val="0"/>
                <w:numId w:val="4"/>
              </w:numPr>
              <w:tabs>
                <w:tab w:val="clear" w:pos="4320"/>
                <w:tab w:val="center" w:pos="639"/>
              </w:tabs>
              <w:jc w:val="both"/>
              <w:rPr>
                <w:sz w:val="18"/>
                <w:szCs w:val="18"/>
              </w:rPr>
            </w:pPr>
            <w:r w:rsidRPr="00F33CEF">
              <w:rPr>
                <w:sz w:val="18"/>
                <w:szCs w:val="18"/>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F33CEF">
              <w:rPr>
                <w:sz w:val="18"/>
                <w:szCs w:val="18"/>
              </w:rPr>
              <w:t xml:space="preserve">or implementate </w:t>
            </w:r>
            <w:r w:rsidR="00591F2C" w:rsidRPr="00F33CEF">
              <w:rPr>
                <w:sz w:val="18"/>
                <w:szCs w:val="18"/>
              </w:rPr>
              <w:t xml:space="preserve">în parteneriat) şi din Modelul </w:t>
            </w:r>
            <w:r w:rsidR="00591F2C" w:rsidRPr="00F33CEF">
              <w:rPr>
                <w:sz w:val="18"/>
                <w:szCs w:val="18"/>
                <w:lang w:val="it-IT"/>
              </w:rPr>
              <w:t>Anexa la Ghidul specific</w:t>
            </w:r>
          </w:p>
          <w:p w14:paraId="7B75F380" w14:textId="6C3C77CE" w:rsidR="00BC208B" w:rsidRPr="00F33CEF" w:rsidRDefault="00BB762B" w:rsidP="00A61411">
            <w:pPr>
              <w:pStyle w:val="Header"/>
              <w:numPr>
                <w:ilvl w:val="0"/>
                <w:numId w:val="4"/>
              </w:numPr>
              <w:tabs>
                <w:tab w:val="clear" w:pos="4320"/>
                <w:tab w:val="center" w:pos="639"/>
              </w:tabs>
              <w:jc w:val="both"/>
              <w:rPr>
                <w:sz w:val="18"/>
                <w:szCs w:val="18"/>
              </w:rPr>
            </w:pPr>
            <w:r w:rsidRPr="00F33CEF">
              <w:rPr>
                <w:sz w:val="18"/>
                <w:szCs w:val="18"/>
              </w:rPr>
              <w:t>L</w:t>
            </w:r>
            <w:r w:rsidR="008E14E4" w:rsidRPr="00F33CEF">
              <w:rPr>
                <w:sz w:val="18"/>
                <w:szCs w:val="18"/>
              </w:rPr>
              <w:t xml:space="preserve">iderul de parteneriat </w:t>
            </w:r>
            <w:r w:rsidRPr="00F33CEF">
              <w:rPr>
                <w:sz w:val="18"/>
                <w:szCs w:val="18"/>
              </w:rPr>
              <w:t xml:space="preserve">este clar identificat în Acordul de parteneriat şi în </w:t>
            </w:r>
            <w:r w:rsidR="00B02171" w:rsidRPr="00F33CEF">
              <w:rPr>
                <w:sz w:val="18"/>
                <w:szCs w:val="18"/>
              </w:rPr>
              <w:t>f</w:t>
            </w:r>
            <w:r w:rsidR="00A61411" w:rsidRPr="00F33CEF">
              <w:rPr>
                <w:sz w:val="18"/>
                <w:szCs w:val="18"/>
              </w:rPr>
              <w:t>ormularul cererii de finanţare</w:t>
            </w:r>
            <w:r w:rsidR="00051F67" w:rsidRPr="00F33CEF">
              <w:rPr>
                <w:sz w:val="18"/>
                <w:szCs w:val="18"/>
              </w:rPr>
              <w:t>?</w:t>
            </w:r>
          </w:p>
        </w:tc>
        <w:tc>
          <w:tcPr>
            <w:tcW w:w="149" w:type="pct"/>
          </w:tcPr>
          <w:p w14:paraId="770B64FE" w14:textId="77777777" w:rsidR="00BB762B" w:rsidRPr="00F33CEF" w:rsidRDefault="00BB762B" w:rsidP="00A71C84">
            <w:pPr>
              <w:jc w:val="center"/>
              <w:rPr>
                <w:sz w:val="18"/>
                <w:szCs w:val="18"/>
                <w:lang w:val="it-IT"/>
              </w:rPr>
            </w:pPr>
          </w:p>
        </w:tc>
        <w:tc>
          <w:tcPr>
            <w:tcW w:w="147" w:type="pct"/>
          </w:tcPr>
          <w:p w14:paraId="0B2E48E8" w14:textId="77777777" w:rsidR="00BB762B" w:rsidRPr="00F33CEF" w:rsidRDefault="00BB762B" w:rsidP="00A71C84">
            <w:pPr>
              <w:rPr>
                <w:sz w:val="18"/>
                <w:szCs w:val="18"/>
                <w:lang w:val="it-IT"/>
              </w:rPr>
            </w:pPr>
          </w:p>
        </w:tc>
        <w:tc>
          <w:tcPr>
            <w:tcW w:w="208" w:type="pct"/>
          </w:tcPr>
          <w:p w14:paraId="09AF9DAA" w14:textId="77777777" w:rsidR="00BB762B" w:rsidRPr="00F33CEF" w:rsidRDefault="00BB762B" w:rsidP="00A71C84">
            <w:pPr>
              <w:rPr>
                <w:sz w:val="18"/>
                <w:szCs w:val="18"/>
                <w:lang w:val="it-IT"/>
              </w:rPr>
            </w:pPr>
          </w:p>
        </w:tc>
        <w:tc>
          <w:tcPr>
            <w:tcW w:w="309" w:type="pct"/>
          </w:tcPr>
          <w:p w14:paraId="31402AC5" w14:textId="77777777" w:rsidR="00BB762B" w:rsidRPr="00F33CEF" w:rsidRDefault="00BB762B" w:rsidP="00A71C84">
            <w:pPr>
              <w:rPr>
                <w:sz w:val="18"/>
                <w:szCs w:val="18"/>
                <w:lang w:val="it-IT"/>
              </w:rPr>
            </w:pPr>
          </w:p>
        </w:tc>
        <w:tc>
          <w:tcPr>
            <w:tcW w:w="132" w:type="pct"/>
          </w:tcPr>
          <w:p w14:paraId="05B5A142" w14:textId="77777777" w:rsidR="00BB762B" w:rsidRPr="00F33CEF" w:rsidRDefault="00BB762B" w:rsidP="00A71C84">
            <w:pPr>
              <w:rPr>
                <w:sz w:val="18"/>
                <w:szCs w:val="18"/>
                <w:lang w:val="it-IT"/>
              </w:rPr>
            </w:pPr>
          </w:p>
        </w:tc>
        <w:tc>
          <w:tcPr>
            <w:tcW w:w="147" w:type="pct"/>
          </w:tcPr>
          <w:p w14:paraId="23F824B7" w14:textId="77777777" w:rsidR="00BB762B" w:rsidRPr="00F33CEF" w:rsidRDefault="00BB762B" w:rsidP="00A71C84">
            <w:pPr>
              <w:rPr>
                <w:sz w:val="18"/>
                <w:szCs w:val="18"/>
                <w:lang w:val="it-IT"/>
              </w:rPr>
            </w:pPr>
          </w:p>
        </w:tc>
        <w:tc>
          <w:tcPr>
            <w:tcW w:w="168" w:type="pct"/>
          </w:tcPr>
          <w:p w14:paraId="01A53BC1" w14:textId="77777777" w:rsidR="00BB762B" w:rsidRPr="00F33CEF" w:rsidRDefault="00BB762B" w:rsidP="00A71C84">
            <w:pPr>
              <w:rPr>
                <w:sz w:val="18"/>
                <w:szCs w:val="18"/>
                <w:lang w:val="it-IT"/>
              </w:rPr>
            </w:pPr>
          </w:p>
        </w:tc>
        <w:tc>
          <w:tcPr>
            <w:tcW w:w="384" w:type="pct"/>
            <w:gridSpan w:val="2"/>
          </w:tcPr>
          <w:p w14:paraId="3AF2023A" w14:textId="77777777" w:rsidR="00BB762B" w:rsidRPr="00F33CEF" w:rsidRDefault="00BB762B" w:rsidP="00A71C84">
            <w:pPr>
              <w:rPr>
                <w:sz w:val="18"/>
                <w:szCs w:val="18"/>
                <w:lang w:val="it-IT"/>
              </w:rPr>
            </w:pPr>
          </w:p>
        </w:tc>
      </w:tr>
      <w:tr w:rsidR="00C247D4" w:rsidRPr="00F33CEF" w14:paraId="23E03109" w14:textId="77777777" w:rsidTr="00C247D4">
        <w:trPr>
          <w:trHeight w:val="20"/>
          <w:tblHeader/>
        </w:trPr>
        <w:tc>
          <w:tcPr>
            <w:tcW w:w="3356" w:type="pct"/>
          </w:tcPr>
          <w:p w14:paraId="04B0D3C5" w14:textId="09C14EE6" w:rsidR="003E1DE6" w:rsidRPr="00F33CEF" w:rsidRDefault="003E1DE6" w:rsidP="00127999">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Mandatul special / împuternicirea specială, dacă e cazul</w:t>
            </w:r>
          </w:p>
          <w:p w14:paraId="4AA0CED6" w14:textId="045ACB5A" w:rsidR="00FF2DCD" w:rsidRPr="00F33CEF" w:rsidRDefault="00CA7937" w:rsidP="007A43FC">
            <w:pPr>
              <w:pStyle w:val="Header"/>
              <w:numPr>
                <w:ilvl w:val="0"/>
                <w:numId w:val="4"/>
              </w:numPr>
              <w:tabs>
                <w:tab w:val="clear" w:pos="4320"/>
                <w:tab w:val="center" w:pos="639"/>
              </w:tabs>
              <w:jc w:val="both"/>
              <w:rPr>
                <w:sz w:val="18"/>
                <w:szCs w:val="18"/>
              </w:rPr>
            </w:pPr>
            <w:r w:rsidRPr="00F33CEF">
              <w:rPr>
                <w:sz w:val="18"/>
                <w:szCs w:val="18"/>
              </w:rPr>
              <w:t>Dacă este cazul, e</w:t>
            </w:r>
            <w:r w:rsidR="00A71C84" w:rsidRPr="00F33CEF">
              <w:rPr>
                <w:sz w:val="18"/>
                <w:szCs w:val="18"/>
              </w:rPr>
              <w:t>ste atașat/</w:t>
            </w:r>
            <w:r w:rsidR="00A71C84" w:rsidRPr="00F33CEF">
              <w:rPr>
                <w:b/>
                <w:sz w:val="18"/>
                <w:szCs w:val="18"/>
              </w:rPr>
              <w:t>ă mandatul</w:t>
            </w:r>
            <w:r w:rsidR="007A43FC" w:rsidRPr="00F33CEF">
              <w:rPr>
                <w:b/>
                <w:sz w:val="18"/>
                <w:szCs w:val="18"/>
              </w:rPr>
              <w:t>/ împuternicirea specială (mandatele/împuternicirile</w:t>
            </w:r>
            <w:r w:rsidR="00A71C84" w:rsidRPr="00F33CEF">
              <w:rPr>
                <w:b/>
                <w:sz w:val="18"/>
                <w:szCs w:val="18"/>
              </w:rPr>
              <w:t xml:space="preserve"> special</w:t>
            </w:r>
            <w:r w:rsidR="007A43FC" w:rsidRPr="00F33CEF">
              <w:rPr>
                <w:b/>
                <w:sz w:val="18"/>
                <w:szCs w:val="18"/>
              </w:rPr>
              <w:t>e, daca este cazul, pentru proiectele implementate în parteneriat)</w:t>
            </w:r>
            <w:r w:rsidR="00A71C84" w:rsidRPr="00F33CEF">
              <w:rPr>
                <w:sz w:val="18"/>
                <w:szCs w:val="18"/>
              </w:rPr>
              <w:t xml:space="preserve"> pentru semnarea</w:t>
            </w:r>
            <w:r w:rsidR="004D15DB" w:rsidRPr="00F33CEF">
              <w:rPr>
                <w:sz w:val="18"/>
                <w:szCs w:val="18"/>
              </w:rPr>
              <w:t xml:space="preserve"> electronică extinsă</w:t>
            </w:r>
            <w:r w:rsidR="003A2F44" w:rsidRPr="00F33CEF">
              <w:rPr>
                <w:sz w:val="18"/>
                <w:szCs w:val="18"/>
              </w:rPr>
              <w:t xml:space="preserve"> a</w:t>
            </w:r>
            <w:r w:rsidR="00A71C84" w:rsidRPr="00F33CEF">
              <w:rPr>
                <w:sz w:val="18"/>
                <w:szCs w:val="18"/>
              </w:rPr>
              <w:t xml:space="preserve"> </w:t>
            </w:r>
            <w:r w:rsidR="004D15DB" w:rsidRPr="00F33CEF">
              <w:rPr>
                <w:sz w:val="18"/>
                <w:szCs w:val="18"/>
              </w:rPr>
              <w:t>cererii</w:t>
            </w:r>
            <w:r w:rsidR="00A71C84" w:rsidRPr="00F33CEF">
              <w:rPr>
                <w:sz w:val="18"/>
                <w:szCs w:val="18"/>
              </w:rPr>
              <w:t xml:space="preserve"> de finanțare</w:t>
            </w:r>
            <w:r w:rsidR="004D15DB" w:rsidRPr="00F33CEF">
              <w:rPr>
                <w:sz w:val="18"/>
                <w:szCs w:val="18"/>
              </w:rPr>
              <w:t>, inclusiv anexe/modele</w:t>
            </w:r>
            <w:r w:rsidR="008C397C" w:rsidRPr="00F33CEF">
              <w:rPr>
                <w:sz w:val="18"/>
                <w:szCs w:val="18"/>
              </w:rPr>
              <w:t>/declaraţii, conform prevederilor din ghidul specific</w:t>
            </w:r>
            <w:r w:rsidR="00FF2DCD" w:rsidRPr="00F33CEF">
              <w:rPr>
                <w:sz w:val="18"/>
                <w:szCs w:val="18"/>
              </w:rPr>
              <w:t>?</w:t>
            </w:r>
          </w:p>
          <w:p w14:paraId="6FC7049E" w14:textId="40354D44" w:rsidR="004D7FE4" w:rsidRPr="00F33CEF" w:rsidRDefault="004D7FE4" w:rsidP="00127999">
            <w:pPr>
              <w:pStyle w:val="Header"/>
              <w:numPr>
                <w:ilvl w:val="0"/>
                <w:numId w:val="4"/>
              </w:numPr>
              <w:tabs>
                <w:tab w:val="clear" w:pos="4320"/>
                <w:tab w:val="center" w:pos="639"/>
              </w:tabs>
              <w:jc w:val="both"/>
              <w:rPr>
                <w:sz w:val="18"/>
                <w:szCs w:val="18"/>
              </w:rPr>
            </w:pPr>
            <w:r w:rsidRPr="00F33CEF">
              <w:rPr>
                <w:sz w:val="18"/>
                <w:szCs w:val="18"/>
              </w:rPr>
              <w:t>Este ataşat un document de identificare al împuternicitului reprezentantului legal</w:t>
            </w:r>
            <w:r w:rsidR="00C405EE" w:rsidRPr="00F33CEF">
              <w:rPr>
                <w:sz w:val="18"/>
                <w:szCs w:val="18"/>
              </w:rPr>
              <w:t xml:space="preserve"> al solicitantului/</w:t>
            </w:r>
            <w:r w:rsidR="007A43FC" w:rsidRPr="00F33CEF">
              <w:rPr>
                <w:sz w:val="18"/>
                <w:szCs w:val="18"/>
              </w:rPr>
              <w:t>partenerilor</w:t>
            </w:r>
            <w:r w:rsidRPr="00F33CEF">
              <w:rPr>
                <w:sz w:val="18"/>
                <w:szCs w:val="18"/>
              </w:rPr>
              <w:t>?</w:t>
            </w:r>
          </w:p>
          <w:p w14:paraId="6A7E8E9B" w14:textId="1C74B16C" w:rsidR="00C405EE" w:rsidRPr="00F33CEF" w:rsidRDefault="00C405EE" w:rsidP="00127999">
            <w:pPr>
              <w:pStyle w:val="Header"/>
              <w:numPr>
                <w:ilvl w:val="0"/>
                <w:numId w:val="4"/>
              </w:numPr>
              <w:tabs>
                <w:tab w:val="clear" w:pos="4320"/>
                <w:tab w:val="center" w:pos="639"/>
              </w:tabs>
              <w:jc w:val="both"/>
              <w:rPr>
                <w:sz w:val="18"/>
                <w:szCs w:val="18"/>
              </w:rPr>
            </w:pPr>
            <w:r w:rsidRPr="00F33CEF">
              <w:rPr>
                <w:sz w:val="18"/>
                <w:szCs w:val="18"/>
              </w:rPr>
              <w:t>Datele din documentul de identificare sunt aceleaşi cu cele prezentate în mandatul special / împuternicirea specială?</w:t>
            </w:r>
          </w:p>
          <w:p w14:paraId="30D0BDB3" w14:textId="3D5AB54B" w:rsidR="00BC208B" w:rsidRPr="00F33CEF" w:rsidRDefault="00BC208B" w:rsidP="00C405EE">
            <w:pPr>
              <w:pStyle w:val="Header"/>
              <w:tabs>
                <w:tab w:val="clear" w:pos="4320"/>
                <w:tab w:val="center" w:pos="639"/>
              </w:tabs>
              <w:ind w:left="142"/>
              <w:jc w:val="both"/>
              <w:rPr>
                <w:sz w:val="18"/>
                <w:szCs w:val="18"/>
              </w:rPr>
            </w:pPr>
          </w:p>
        </w:tc>
        <w:tc>
          <w:tcPr>
            <w:tcW w:w="149" w:type="pct"/>
          </w:tcPr>
          <w:p w14:paraId="530A4F32" w14:textId="77777777" w:rsidR="00A71C84" w:rsidRPr="00F33CEF" w:rsidRDefault="00A71C84" w:rsidP="00A71C84">
            <w:pPr>
              <w:jc w:val="center"/>
              <w:rPr>
                <w:sz w:val="18"/>
                <w:szCs w:val="18"/>
                <w:lang w:val="it-IT"/>
              </w:rPr>
            </w:pPr>
          </w:p>
        </w:tc>
        <w:tc>
          <w:tcPr>
            <w:tcW w:w="147" w:type="pct"/>
          </w:tcPr>
          <w:p w14:paraId="4D8D22D4" w14:textId="77777777" w:rsidR="00A71C84" w:rsidRPr="00F33CEF" w:rsidRDefault="00A71C84" w:rsidP="00A71C84">
            <w:pPr>
              <w:rPr>
                <w:sz w:val="18"/>
                <w:szCs w:val="18"/>
                <w:lang w:val="it-IT"/>
              </w:rPr>
            </w:pPr>
          </w:p>
        </w:tc>
        <w:tc>
          <w:tcPr>
            <w:tcW w:w="208" w:type="pct"/>
          </w:tcPr>
          <w:p w14:paraId="3A7E0DE9" w14:textId="77777777" w:rsidR="00A71C84" w:rsidRPr="00F33CEF" w:rsidRDefault="00A71C84" w:rsidP="00A71C84">
            <w:pPr>
              <w:rPr>
                <w:sz w:val="18"/>
                <w:szCs w:val="18"/>
                <w:lang w:val="it-IT"/>
              </w:rPr>
            </w:pPr>
          </w:p>
        </w:tc>
        <w:tc>
          <w:tcPr>
            <w:tcW w:w="309" w:type="pct"/>
          </w:tcPr>
          <w:p w14:paraId="10E876E5" w14:textId="77777777" w:rsidR="00A71C84" w:rsidRPr="00F33CEF" w:rsidRDefault="00A71C84" w:rsidP="00A71C84">
            <w:pPr>
              <w:rPr>
                <w:sz w:val="18"/>
                <w:szCs w:val="18"/>
                <w:lang w:val="it-IT"/>
              </w:rPr>
            </w:pPr>
          </w:p>
        </w:tc>
        <w:tc>
          <w:tcPr>
            <w:tcW w:w="132" w:type="pct"/>
          </w:tcPr>
          <w:p w14:paraId="4125DB1A" w14:textId="77777777" w:rsidR="00A71C84" w:rsidRPr="00F33CEF" w:rsidRDefault="00A71C84" w:rsidP="00A71C84">
            <w:pPr>
              <w:rPr>
                <w:sz w:val="18"/>
                <w:szCs w:val="18"/>
                <w:lang w:val="it-IT"/>
              </w:rPr>
            </w:pPr>
          </w:p>
        </w:tc>
        <w:tc>
          <w:tcPr>
            <w:tcW w:w="147" w:type="pct"/>
          </w:tcPr>
          <w:p w14:paraId="645338DA" w14:textId="77777777" w:rsidR="00A71C84" w:rsidRPr="00F33CEF" w:rsidRDefault="00A71C84" w:rsidP="00A71C84">
            <w:pPr>
              <w:rPr>
                <w:sz w:val="18"/>
                <w:szCs w:val="18"/>
                <w:lang w:val="it-IT"/>
              </w:rPr>
            </w:pPr>
          </w:p>
        </w:tc>
        <w:tc>
          <w:tcPr>
            <w:tcW w:w="168" w:type="pct"/>
          </w:tcPr>
          <w:p w14:paraId="67B8FD2D" w14:textId="77777777" w:rsidR="00A71C84" w:rsidRPr="00F33CEF" w:rsidRDefault="00A71C84" w:rsidP="00A71C84">
            <w:pPr>
              <w:rPr>
                <w:sz w:val="18"/>
                <w:szCs w:val="18"/>
                <w:lang w:val="it-IT"/>
              </w:rPr>
            </w:pPr>
          </w:p>
        </w:tc>
        <w:tc>
          <w:tcPr>
            <w:tcW w:w="384" w:type="pct"/>
            <w:gridSpan w:val="2"/>
          </w:tcPr>
          <w:p w14:paraId="3ED59C76" w14:textId="77777777" w:rsidR="00A71C84" w:rsidRPr="00F33CEF" w:rsidRDefault="00A71C84" w:rsidP="00A71C84">
            <w:pPr>
              <w:rPr>
                <w:sz w:val="18"/>
                <w:szCs w:val="18"/>
                <w:lang w:val="it-IT"/>
              </w:rPr>
            </w:pPr>
          </w:p>
        </w:tc>
      </w:tr>
      <w:tr w:rsidR="00C247D4" w:rsidRPr="00F33CEF" w14:paraId="155E4FFA" w14:textId="77777777" w:rsidTr="00C247D4">
        <w:trPr>
          <w:trHeight w:val="4007"/>
          <w:tblHeader/>
        </w:trPr>
        <w:tc>
          <w:tcPr>
            <w:tcW w:w="3356" w:type="pct"/>
          </w:tcPr>
          <w:p w14:paraId="111A5254" w14:textId="0D89B17A" w:rsidR="00C51734" w:rsidRPr="00F33CEF" w:rsidRDefault="003E1DE6" w:rsidP="006C3A05">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Documente de proprietate</w:t>
            </w:r>
            <w:r w:rsidR="00C51734" w:rsidRPr="00F33CEF">
              <w:rPr>
                <w:rFonts w:ascii="Trebuchet MS" w:hAnsi="Trebuchet MS"/>
                <w:b/>
                <w:sz w:val="18"/>
                <w:szCs w:val="18"/>
              </w:rPr>
              <w:t>/administrare</w:t>
            </w:r>
          </w:p>
          <w:p w14:paraId="6B2C7123" w14:textId="77777777" w:rsidR="00C51734" w:rsidRPr="00F33CEF" w:rsidRDefault="00C51734" w:rsidP="00C51734">
            <w:pPr>
              <w:pStyle w:val="ListParagraph"/>
              <w:spacing w:after="0"/>
              <w:rPr>
                <w:rFonts w:ascii="Trebuchet MS" w:hAnsi="Trebuchet MS"/>
                <w:b/>
                <w:sz w:val="18"/>
                <w:szCs w:val="18"/>
              </w:rPr>
            </w:pPr>
          </w:p>
          <w:p w14:paraId="1CA3B1F6" w14:textId="6863E760" w:rsidR="006037AF" w:rsidRPr="00F33CEF" w:rsidRDefault="005E4FE0" w:rsidP="006C3A05">
            <w:pPr>
              <w:pStyle w:val="ListParagraph"/>
              <w:numPr>
                <w:ilvl w:val="0"/>
                <w:numId w:val="4"/>
              </w:numPr>
              <w:spacing w:after="0"/>
              <w:rPr>
                <w:rFonts w:ascii="Trebuchet MS" w:hAnsi="Trebuchet MS"/>
                <w:b/>
                <w:sz w:val="18"/>
                <w:szCs w:val="18"/>
              </w:rPr>
            </w:pPr>
            <w:r w:rsidRPr="00F33CEF">
              <w:rPr>
                <w:rFonts w:ascii="Trebuchet MS" w:hAnsi="Trebuchet MS"/>
                <w:sz w:val="18"/>
                <w:szCs w:val="18"/>
              </w:rPr>
              <w:t>Sunt anexate</w:t>
            </w:r>
            <w:r w:rsidR="00906BF1" w:rsidRPr="00F33CEF">
              <w:rPr>
                <w:rFonts w:ascii="Trebuchet MS" w:hAnsi="Trebuchet MS"/>
                <w:sz w:val="18"/>
                <w:szCs w:val="18"/>
              </w:rPr>
              <w:t xml:space="preserve"> documentele </w:t>
            </w:r>
            <w:r w:rsidR="00C40D99" w:rsidRPr="00F33CEF">
              <w:rPr>
                <w:rFonts w:ascii="Trebuchet MS" w:hAnsi="Trebuchet MS"/>
                <w:sz w:val="18"/>
                <w:szCs w:val="18"/>
              </w:rPr>
              <w:t xml:space="preserve">aplicabile </w:t>
            </w:r>
            <w:r w:rsidR="00906BF1" w:rsidRPr="00F33CEF">
              <w:rPr>
                <w:rFonts w:ascii="Trebuchet MS" w:hAnsi="Trebuchet MS"/>
                <w:sz w:val="18"/>
                <w:szCs w:val="18"/>
              </w:rPr>
              <w:t>care dovedesc dreptul de proprietate</w:t>
            </w:r>
            <w:r w:rsidR="00A217E7" w:rsidRPr="00F33CEF">
              <w:rPr>
                <w:rFonts w:ascii="Trebuchet MS" w:hAnsi="Trebuchet MS"/>
                <w:sz w:val="18"/>
                <w:szCs w:val="18"/>
              </w:rPr>
              <w:t xml:space="preserve"> publică</w:t>
            </w:r>
            <w:r w:rsidR="00906BF1" w:rsidRPr="00F33CEF">
              <w:rPr>
                <w:rFonts w:ascii="Trebuchet MS" w:hAnsi="Trebuchet MS"/>
                <w:sz w:val="18"/>
                <w:szCs w:val="18"/>
              </w:rPr>
              <w:t>/administrare</w:t>
            </w:r>
            <w:r w:rsidR="00591F2C" w:rsidRPr="00F33CEF">
              <w:rPr>
                <w:rFonts w:ascii="Trebuchet MS" w:hAnsi="Trebuchet MS"/>
                <w:sz w:val="18"/>
                <w:szCs w:val="18"/>
              </w:rPr>
              <w:t>/concesiune</w:t>
            </w:r>
            <w:r w:rsidR="00C40D99" w:rsidRPr="00F33CEF">
              <w:rPr>
                <w:rFonts w:ascii="Trebuchet MS" w:hAnsi="Trebuchet MS"/>
                <w:sz w:val="18"/>
                <w:szCs w:val="18"/>
              </w:rPr>
              <w:t xml:space="preserve">, </w:t>
            </w:r>
            <w:r w:rsidR="001355A6" w:rsidRPr="00F33CEF">
              <w:rPr>
                <w:rFonts w:ascii="Trebuchet MS" w:hAnsi="Trebuchet MS"/>
                <w:sz w:val="18"/>
                <w:szCs w:val="18"/>
              </w:rPr>
              <w:t>pentru imobile</w:t>
            </w:r>
            <w:r w:rsidR="00601A9D" w:rsidRPr="00F33CEF">
              <w:rPr>
                <w:rFonts w:ascii="Trebuchet MS" w:hAnsi="Trebuchet MS"/>
                <w:sz w:val="18"/>
                <w:szCs w:val="18"/>
              </w:rPr>
              <w:t>le</w:t>
            </w:r>
            <w:r w:rsidR="001355A6" w:rsidRPr="00F33CEF">
              <w:rPr>
                <w:rFonts w:ascii="Trebuchet MS" w:hAnsi="Trebuchet MS"/>
                <w:sz w:val="18"/>
                <w:szCs w:val="18"/>
              </w:rPr>
              <w:t>/bunuri</w:t>
            </w:r>
            <w:r w:rsidR="00601A9D" w:rsidRPr="00F33CEF">
              <w:rPr>
                <w:rFonts w:ascii="Trebuchet MS" w:hAnsi="Trebuchet MS"/>
                <w:sz w:val="18"/>
                <w:szCs w:val="18"/>
              </w:rPr>
              <w:t>le</w:t>
            </w:r>
            <w:r w:rsidR="001355A6" w:rsidRPr="00F33CEF">
              <w:rPr>
                <w:rFonts w:ascii="Trebuchet MS" w:hAnsi="Trebuchet MS"/>
                <w:sz w:val="18"/>
                <w:szCs w:val="18"/>
              </w:rPr>
              <w:t xml:space="preserve"> mobile obiect al proiectului, drepturi </w:t>
            </w:r>
            <w:r w:rsidR="00C40D99" w:rsidRPr="00F33CEF">
              <w:rPr>
                <w:rFonts w:ascii="Trebuchet MS" w:hAnsi="Trebuchet MS"/>
                <w:sz w:val="18"/>
                <w:szCs w:val="18"/>
              </w:rPr>
              <w:t xml:space="preserve">menționate </w:t>
            </w:r>
            <w:r w:rsidR="00CA7937" w:rsidRPr="00F33CEF">
              <w:rPr>
                <w:rFonts w:ascii="Trebuchet MS" w:hAnsi="Trebuchet MS"/>
                <w:sz w:val="18"/>
                <w:szCs w:val="18"/>
              </w:rPr>
              <w:t>în</w:t>
            </w:r>
            <w:r w:rsidR="00C40D99" w:rsidRPr="00F33CEF">
              <w:rPr>
                <w:rFonts w:ascii="Trebuchet MS" w:hAnsi="Trebuchet MS"/>
                <w:sz w:val="18"/>
                <w:szCs w:val="18"/>
              </w:rPr>
              <w:t xml:space="preserve"> Ghidul</w:t>
            </w:r>
            <w:r w:rsidR="00906BF1" w:rsidRPr="00F33CEF">
              <w:rPr>
                <w:rFonts w:ascii="Trebuchet MS" w:hAnsi="Trebuchet MS"/>
                <w:sz w:val="18"/>
                <w:szCs w:val="18"/>
              </w:rPr>
              <w:t>?</w:t>
            </w:r>
          </w:p>
          <w:p w14:paraId="598F69CB" w14:textId="77777777" w:rsidR="001D3B6C" w:rsidRPr="00F33CEF" w:rsidRDefault="000B0EB6" w:rsidP="006C3A05">
            <w:pPr>
              <w:pStyle w:val="Header"/>
              <w:numPr>
                <w:ilvl w:val="0"/>
                <w:numId w:val="4"/>
              </w:numPr>
              <w:tabs>
                <w:tab w:val="clear" w:pos="4320"/>
                <w:tab w:val="center" w:pos="639"/>
              </w:tabs>
              <w:jc w:val="both"/>
              <w:rPr>
                <w:sz w:val="18"/>
                <w:szCs w:val="18"/>
              </w:rPr>
            </w:pPr>
            <w:r w:rsidRPr="00F33CEF">
              <w:rPr>
                <w:i/>
                <w:sz w:val="18"/>
                <w:szCs w:val="18"/>
                <w:lang w:val="en-US" w:eastAsia="ro-RO"/>
              </w:rPr>
              <w:t>(</w:t>
            </w:r>
            <w:proofErr w:type="spellStart"/>
            <w:r w:rsidRPr="00F33CEF">
              <w:rPr>
                <w:i/>
                <w:sz w:val="18"/>
                <w:szCs w:val="18"/>
                <w:lang w:val="en-US" w:eastAsia="ro-RO"/>
              </w:rPr>
              <w:t>dacă</w:t>
            </w:r>
            <w:proofErr w:type="spellEnd"/>
            <w:r w:rsidRPr="00F33CEF">
              <w:rPr>
                <w:i/>
                <w:sz w:val="18"/>
                <w:szCs w:val="18"/>
                <w:lang w:val="en-US" w:eastAsia="ro-RO"/>
              </w:rPr>
              <w:t xml:space="preserve"> </w:t>
            </w:r>
            <w:proofErr w:type="spellStart"/>
            <w:r w:rsidR="002C6E6E" w:rsidRPr="00F33CEF">
              <w:rPr>
                <w:i/>
                <w:sz w:val="18"/>
                <w:szCs w:val="18"/>
                <w:lang w:val="en-US" w:eastAsia="ro-RO"/>
              </w:rPr>
              <w:t>activitățile</w:t>
            </w:r>
            <w:proofErr w:type="spellEnd"/>
            <w:r w:rsidR="002C6E6E" w:rsidRPr="00F33CEF">
              <w:rPr>
                <w:i/>
                <w:sz w:val="18"/>
                <w:szCs w:val="18"/>
                <w:lang w:val="en-US" w:eastAsia="ro-RO"/>
              </w:rPr>
              <w:t xml:space="preserve"> </w:t>
            </w:r>
            <w:proofErr w:type="spellStart"/>
            <w:r w:rsidR="002C6E6E" w:rsidRPr="00F33CEF">
              <w:rPr>
                <w:i/>
                <w:sz w:val="18"/>
                <w:szCs w:val="18"/>
                <w:lang w:val="en-US" w:eastAsia="ro-RO"/>
              </w:rPr>
              <w:t>proiectului</w:t>
            </w:r>
            <w:proofErr w:type="spellEnd"/>
            <w:r w:rsidR="002C6E6E" w:rsidRPr="00F33CEF">
              <w:rPr>
                <w:i/>
                <w:sz w:val="18"/>
                <w:szCs w:val="18"/>
                <w:lang w:val="en-US" w:eastAsia="ro-RO"/>
              </w:rPr>
              <w:t xml:space="preserve"> </w:t>
            </w:r>
            <w:proofErr w:type="spellStart"/>
            <w:r w:rsidRPr="00F33CEF">
              <w:rPr>
                <w:i/>
                <w:sz w:val="18"/>
                <w:szCs w:val="18"/>
                <w:lang w:val="en-US" w:eastAsia="ro-RO"/>
              </w:rPr>
              <w:t>vizează</w:t>
            </w:r>
            <w:proofErr w:type="spellEnd"/>
            <w:r w:rsidR="002C6E6E" w:rsidRPr="00F33CEF">
              <w:rPr>
                <w:i/>
                <w:sz w:val="18"/>
                <w:szCs w:val="18"/>
                <w:lang w:val="en-US" w:eastAsia="ro-RO"/>
              </w:rPr>
              <w:t xml:space="preserve"> </w:t>
            </w:r>
            <w:proofErr w:type="spellStart"/>
            <w:r w:rsidR="002C6E6E" w:rsidRPr="00F33CEF">
              <w:rPr>
                <w:i/>
                <w:sz w:val="18"/>
                <w:szCs w:val="18"/>
                <w:lang w:val="en-US" w:eastAsia="ro-RO"/>
              </w:rPr>
              <w:t>imobile</w:t>
            </w:r>
            <w:proofErr w:type="spellEnd"/>
            <w:r w:rsidR="002C6E6E" w:rsidRPr="00F33CEF">
              <w:rPr>
                <w:i/>
                <w:sz w:val="18"/>
                <w:szCs w:val="18"/>
                <w:lang w:val="en-US" w:eastAsia="ro-RO"/>
              </w:rPr>
              <w:t>)</w:t>
            </w:r>
            <w:r w:rsidR="002C6E6E" w:rsidRPr="00F33CEF">
              <w:rPr>
                <w:sz w:val="18"/>
                <w:szCs w:val="18"/>
                <w:lang w:val="en-US" w:eastAsia="ro-RO"/>
              </w:rPr>
              <w:t xml:space="preserve"> </w:t>
            </w:r>
            <w:proofErr w:type="spellStart"/>
            <w:r w:rsidR="005964DA" w:rsidRPr="00F33CEF">
              <w:rPr>
                <w:sz w:val="18"/>
                <w:szCs w:val="18"/>
                <w:lang w:val="en-US" w:eastAsia="ro-RO"/>
              </w:rPr>
              <w:t>Sunt</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anexate</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extrase</w:t>
            </w:r>
            <w:proofErr w:type="spellEnd"/>
            <w:r w:rsidR="005964DA" w:rsidRPr="00F33CEF">
              <w:rPr>
                <w:sz w:val="18"/>
                <w:szCs w:val="18"/>
                <w:lang w:val="en-US" w:eastAsia="ro-RO"/>
              </w:rPr>
              <w:t xml:space="preserve"> de carte </w:t>
            </w:r>
            <w:proofErr w:type="spellStart"/>
            <w:r w:rsidR="005964DA" w:rsidRPr="00F33CEF">
              <w:rPr>
                <w:sz w:val="18"/>
                <w:szCs w:val="18"/>
                <w:lang w:val="en-US" w:eastAsia="ro-RO"/>
              </w:rPr>
              <w:t>funciară</w:t>
            </w:r>
            <w:proofErr w:type="spellEnd"/>
            <w:r w:rsidR="005964DA" w:rsidRPr="00F33CEF">
              <w:rPr>
                <w:sz w:val="18"/>
                <w:szCs w:val="18"/>
                <w:lang w:val="en-US" w:eastAsia="ro-RO"/>
              </w:rPr>
              <w:t xml:space="preserve"> din care </w:t>
            </w:r>
            <w:proofErr w:type="spellStart"/>
            <w:proofErr w:type="gramStart"/>
            <w:r w:rsidR="005964DA" w:rsidRPr="00F33CEF">
              <w:rPr>
                <w:sz w:val="18"/>
                <w:szCs w:val="18"/>
                <w:lang w:val="en-US" w:eastAsia="ro-RO"/>
              </w:rPr>
              <w:t>să</w:t>
            </w:r>
            <w:proofErr w:type="spellEnd"/>
            <w:proofErr w:type="gramEnd"/>
            <w:r w:rsidR="005964DA" w:rsidRPr="00F33CEF">
              <w:rPr>
                <w:sz w:val="18"/>
                <w:szCs w:val="18"/>
                <w:lang w:val="en-US" w:eastAsia="ro-RO"/>
              </w:rPr>
              <w:t xml:space="preserve"> </w:t>
            </w:r>
            <w:proofErr w:type="spellStart"/>
            <w:r w:rsidR="005964DA" w:rsidRPr="00F33CEF">
              <w:rPr>
                <w:sz w:val="18"/>
                <w:szCs w:val="18"/>
                <w:lang w:val="en-US" w:eastAsia="ro-RO"/>
              </w:rPr>
              <w:t>rezulte</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intabularea</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precum</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și</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încheierea</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emise</w:t>
            </w:r>
            <w:proofErr w:type="spellEnd"/>
            <w:r w:rsidR="005964DA" w:rsidRPr="00F33CEF">
              <w:rPr>
                <w:sz w:val="18"/>
                <w:szCs w:val="18"/>
                <w:lang w:val="en-US" w:eastAsia="ro-RO"/>
              </w:rPr>
              <w:t xml:space="preserve"> cu maxim</w:t>
            </w:r>
            <w:r w:rsidR="00A217E7" w:rsidRPr="00F33CEF">
              <w:rPr>
                <w:sz w:val="18"/>
                <w:szCs w:val="18"/>
                <w:lang w:val="en-US" w:eastAsia="ro-RO"/>
              </w:rPr>
              <w:t>um</w:t>
            </w:r>
            <w:r w:rsidR="005964DA" w:rsidRPr="00F33CEF">
              <w:rPr>
                <w:sz w:val="18"/>
                <w:szCs w:val="18"/>
                <w:lang w:val="en-US" w:eastAsia="ro-RO"/>
              </w:rPr>
              <w:t xml:space="preserve"> 30 de </w:t>
            </w:r>
            <w:proofErr w:type="spellStart"/>
            <w:r w:rsidR="005964DA" w:rsidRPr="00F33CEF">
              <w:rPr>
                <w:sz w:val="18"/>
                <w:szCs w:val="18"/>
                <w:lang w:val="en-US" w:eastAsia="ro-RO"/>
              </w:rPr>
              <w:t>zile</w:t>
            </w:r>
            <w:proofErr w:type="spellEnd"/>
            <w:r w:rsidR="00A217E7" w:rsidRPr="00F33CEF">
              <w:rPr>
                <w:sz w:val="18"/>
                <w:szCs w:val="18"/>
                <w:lang w:val="en-US" w:eastAsia="ro-RO"/>
              </w:rPr>
              <w:t xml:space="preserve"> </w:t>
            </w:r>
            <w:proofErr w:type="spellStart"/>
            <w:r w:rsidR="00A217E7" w:rsidRPr="00F33CEF">
              <w:rPr>
                <w:sz w:val="18"/>
                <w:szCs w:val="18"/>
                <w:lang w:val="en-US" w:eastAsia="ro-RO"/>
              </w:rPr>
              <w:t>înaintea</w:t>
            </w:r>
            <w:proofErr w:type="spellEnd"/>
            <w:r w:rsidR="00A217E7" w:rsidRPr="00F33CEF">
              <w:rPr>
                <w:sz w:val="18"/>
                <w:szCs w:val="18"/>
                <w:lang w:val="en-US" w:eastAsia="ro-RO"/>
              </w:rPr>
              <w:t xml:space="preserve"> </w:t>
            </w:r>
            <w:proofErr w:type="spellStart"/>
            <w:r w:rsidR="00A217E7" w:rsidRPr="00F33CEF">
              <w:rPr>
                <w:sz w:val="18"/>
                <w:szCs w:val="18"/>
                <w:lang w:val="en-US" w:eastAsia="ro-RO"/>
              </w:rPr>
              <w:t>depunerii</w:t>
            </w:r>
            <w:proofErr w:type="spellEnd"/>
            <w:r w:rsidR="00CF38D8" w:rsidRPr="00F33CEF">
              <w:rPr>
                <w:sz w:val="18"/>
                <w:szCs w:val="18"/>
                <w:lang w:val="en-US" w:eastAsia="ro-RO"/>
              </w:rPr>
              <w:t xml:space="preserve"> </w:t>
            </w:r>
            <w:proofErr w:type="spellStart"/>
            <w:r w:rsidR="00CF38D8" w:rsidRPr="00F33CEF">
              <w:rPr>
                <w:sz w:val="18"/>
                <w:szCs w:val="18"/>
                <w:lang w:val="en-US" w:eastAsia="ro-RO"/>
              </w:rPr>
              <w:t>Cererii</w:t>
            </w:r>
            <w:proofErr w:type="spellEnd"/>
            <w:r w:rsidR="00CF38D8" w:rsidRPr="00F33CEF">
              <w:rPr>
                <w:sz w:val="18"/>
                <w:szCs w:val="18"/>
                <w:lang w:val="en-US" w:eastAsia="ro-RO"/>
              </w:rPr>
              <w:t xml:space="preserve"> de </w:t>
            </w:r>
            <w:proofErr w:type="spellStart"/>
            <w:r w:rsidR="00CF38D8" w:rsidRPr="00F33CEF">
              <w:rPr>
                <w:sz w:val="18"/>
                <w:szCs w:val="18"/>
                <w:lang w:val="en-US" w:eastAsia="ro-RO"/>
              </w:rPr>
              <w:t>Finanţare</w:t>
            </w:r>
            <w:proofErr w:type="spellEnd"/>
            <w:r w:rsidR="001E0ED4" w:rsidRPr="00F33CEF">
              <w:rPr>
                <w:sz w:val="18"/>
                <w:szCs w:val="18"/>
                <w:lang w:val="en-US" w:eastAsia="ro-RO"/>
              </w:rPr>
              <w:t>?</w:t>
            </w:r>
          </w:p>
          <w:p w14:paraId="7A801A6B" w14:textId="5BB0387F" w:rsidR="000A4CB3" w:rsidRPr="00F33CEF" w:rsidRDefault="00591F2C" w:rsidP="006C3A05">
            <w:pPr>
              <w:pStyle w:val="Header"/>
              <w:numPr>
                <w:ilvl w:val="0"/>
                <w:numId w:val="4"/>
              </w:numPr>
              <w:tabs>
                <w:tab w:val="clear" w:pos="4320"/>
                <w:tab w:val="center" w:pos="460"/>
              </w:tabs>
              <w:spacing w:before="0" w:after="0" w:line="276" w:lineRule="auto"/>
              <w:contextualSpacing/>
              <w:jc w:val="both"/>
              <w:rPr>
                <w:sz w:val="18"/>
                <w:szCs w:val="18"/>
                <w:lang w:val="en-US" w:eastAsia="ro-RO"/>
              </w:rPr>
            </w:pPr>
            <w:r w:rsidRPr="00F33CEF">
              <w:rPr>
                <w:i/>
                <w:sz w:val="18"/>
                <w:szCs w:val="18"/>
                <w:lang w:val="en-US" w:eastAsia="ro-RO"/>
              </w:rPr>
              <w:t xml:space="preserve"> </w:t>
            </w:r>
            <w:r w:rsidR="002C6E6E" w:rsidRPr="00F33CEF">
              <w:rPr>
                <w:i/>
                <w:sz w:val="18"/>
                <w:szCs w:val="18"/>
                <w:lang w:val="en-US" w:eastAsia="ro-RO"/>
              </w:rPr>
              <w:t>(</w:t>
            </w:r>
            <w:proofErr w:type="spellStart"/>
            <w:r w:rsidR="002C6E6E" w:rsidRPr="00F33CEF">
              <w:rPr>
                <w:i/>
                <w:sz w:val="18"/>
                <w:szCs w:val="18"/>
                <w:lang w:val="en-US" w:eastAsia="ro-RO"/>
              </w:rPr>
              <w:t>dacă</w:t>
            </w:r>
            <w:proofErr w:type="spellEnd"/>
            <w:r w:rsidR="00BF1F64" w:rsidRPr="00F33CEF">
              <w:rPr>
                <w:i/>
                <w:sz w:val="18"/>
                <w:szCs w:val="18"/>
                <w:lang w:val="en-US" w:eastAsia="ro-RO"/>
              </w:rPr>
              <w:t xml:space="preserve"> </w:t>
            </w:r>
            <w:proofErr w:type="spellStart"/>
            <w:r w:rsidR="00BF1F64" w:rsidRPr="00F33CEF">
              <w:rPr>
                <w:i/>
                <w:sz w:val="18"/>
                <w:szCs w:val="18"/>
                <w:lang w:val="en-US" w:eastAsia="ro-RO"/>
              </w:rPr>
              <w:t>activitățile</w:t>
            </w:r>
            <w:proofErr w:type="spellEnd"/>
            <w:r w:rsidR="00BF1F64" w:rsidRPr="00F33CEF">
              <w:rPr>
                <w:i/>
                <w:sz w:val="18"/>
                <w:szCs w:val="18"/>
                <w:lang w:val="en-US" w:eastAsia="ro-RO"/>
              </w:rPr>
              <w:t xml:space="preserve"> </w:t>
            </w:r>
            <w:proofErr w:type="spellStart"/>
            <w:r w:rsidR="00BF1F64" w:rsidRPr="00F33CEF">
              <w:rPr>
                <w:i/>
                <w:sz w:val="18"/>
                <w:szCs w:val="18"/>
                <w:lang w:val="en-US" w:eastAsia="ro-RO"/>
              </w:rPr>
              <w:t>proiectului</w:t>
            </w:r>
            <w:proofErr w:type="spellEnd"/>
            <w:r w:rsidR="00BF1F64" w:rsidRPr="00F33CEF">
              <w:rPr>
                <w:i/>
                <w:sz w:val="18"/>
                <w:szCs w:val="18"/>
                <w:lang w:val="en-US" w:eastAsia="ro-RO"/>
              </w:rPr>
              <w:t xml:space="preserve"> </w:t>
            </w:r>
            <w:proofErr w:type="spellStart"/>
            <w:r w:rsidR="00BF1F64" w:rsidRPr="00F33CEF">
              <w:rPr>
                <w:i/>
                <w:sz w:val="18"/>
                <w:szCs w:val="18"/>
                <w:lang w:val="en-US" w:eastAsia="ro-RO"/>
              </w:rPr>
              <w:t>vizează</w:t>
            </w:r>
            <w:proofErr w:type="spellEnd"/>
            <w:r w:rsidR="00BF1F64" w:rsidRPr="00F33CEF">
              <w:rPr>
                <w:i/>
                <w:sz w:val="18"/>
                <w:szCs w:val="18"/>
                <w:lang w:val="en-US" w:eastAsia="ro-RO"/>
              </w:rPr>
              <w:t xml:space="preserve"> </w:t>
            </w:r>
            <w:proofErr w:type="spellStart"/>
            <w:r w:rsidR="00BF1F64" w:rsidRPr="00F33CEF">
              <w:rPr>
                <w:i/>
                <w:sz w:val="18"/>
                <w:szCs w:val="18"/>
                <w:lang w:val="en-US" w:eastAsia="ro-RO"/>
              </w:rPr>
              <w:t>imobile</w:t>
            </w:r>
            <w:proofErr w:type="spellEnd"/>
            <w:r w:rsidR="002C6E6E" w:rsidRPr="00F33CEF">
              <w:rPr>
                <w:i/>
                <w:sz w:val="18"/>
                <w:szCs w:val="18"/>
                <w:lang w:val="en-US" w:eastAsia="ro-RO"/>
              </w:rPr>
              <w:t xml:space="preserve">) </w:t>
            </w:r>
            <w:r w:rsidR="005964DA" w:rsidRPr="00F33CEF">
              <w:rPr>
                <w:sz w:val="18"/>
                <w:szCs w:val="18"/>
                <w:lang w:val="en-US" w:eastAsia="ro-RO"/>
              </w:rPr>
              <w:t xml:space="preserve">Este </w:t>
            </w:r>
            <w:proofErr w:type="spellStart"/>
            <w:r w:rsidR="005964DA" w:rsidRPr="00F33CEF">
              <w:rPr>
                <w:sz w:val="18"/>
                <w:szCs w:val="18"/>
                <w:lang w:val="en-US" w:eastAsia="ro-RO"/>
              </w:rPr>
              <w:t>anexat</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Plan</w:t>
            </w:r>
            <w:r w:rsidR="00BD651A" w:rsidRPr="00F33CEF">
              <w:rPr>
                <w:sz w:val="18"/>
                <w:szCs w:val="18"/>
                <w:lang w:val="en-US" w:eastAsia="ro-RO"/>
              </w:rPr>
              <w:t>ul</w:t>
            </w:r>
            <w:proofErr w:type="spellEnd"/>
            <w:r w:rsidR="005964DA" w:rsidRPr="00F33CEF">
              <w:rPr>
                <w:sz w:val="18"/>
                <w:szCs w:val="18"/>
                <w:lang w:val="en-US" w:eastAsia="ro-RO"/>
              </w:rPr>
              <w:t xml:space="preserve"> de </w:t>
            </w:r>
            <w:proofErr w:type="spellStart"/>
            <w:r w:rsidR="005964DA" w:rsidRPr="00F33CEF">
              <w:rPr>
                <w:sz w:val="18"/>
                <w:szCs w:val="18"/>
                <w:lang w:val="en-US" w:eastAsia="ro-RO"/>
              </w:rPr>
              <w:t>amplasament</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vizat</w:t>
            </w:r>
            <w:proofErr w:type="spellEnd"/>
            <w:r w:rsidR="005964DA" w:rsidRPr="00F33CEF">
              <w:rPr>
                <w:sz w:val="18"/>
                <w:szCs w:val="18"/>
                <w:lang w:val="en-US" w:eastAsia="ro-RO"/>
              </w:rPr>
              <w:t xml:space="preserve"> de OCPI </w:t>
            </w:r>
            <w:proofErr w:type="spellStart"/>
            <w:r w:rsidR="005964DA" w:rsidRPr="00F33CEF">
              <w:rPr>
                <w:sz w:val="18"/>
                <w:szCs w:val="18"/>
                <w:lang w:val="en-US" w:eastAsia="ro-RO"/>
              </w:rPr>
              <w:t>pentru</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imobilele</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pe</w:t>
            </w:r>
            <w:proofErr w:type="spellEnd"/>
            <w:r w:rsidR="005964DA" w:rsidRPr="00F33CEF">
              <w:rPr>
                <w:sz w:val="18"/>
                <w:szCs w:val="18"/>
                <w:lang w:val="en-US" w:eastAsia="ro-RO"/>
              </w:rPr>
              <w:t xml:space="preserve"> care se </w:t>
            </w:r>
            <w:proofErr w:type="spellStart"/>
            <w:r w:rsidR="005964DA" w:rsidRPr="00F33CEF">
              <w:rPr>
                <w:sz w:val="18"/>
                <w:szCs w:val="18"/>
                <w:lang w:val="en-US" w:eastAsia="ro-RO"/>
              </w:rPr>
              <w:t>propune</w:t>
            </w:r>
            <w:proofErr w:type="spellEnd"/>
            <w:r w:rsidR="005964DA" w:rsidRPr="00F33CEF">
              <w:rPr>
                <w:sz w:val="18"/>
                <w:szCs w:val="18"/>
                <w:lang w:val="en-US" w:eastAsia="ro-RO"/>
              </w:rPr>
              <w:t xml:space="preserve"> a se </w:t>
            </w:r>
            <w:proofErr w:type="spellStart"/>
            <w:r w:rsidR="005964DA" w:rsidRPr="00F33CEF">
              <w:rPr>
                <w:sz w:val="18"/>
                <w:szCs w:val="18"/>
                <w:lang w:val="en-US" w:eastAsia="ro-RO"/>
              </w:rPr>
              <w:t>realiza</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investiţia</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în</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cadrul</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proiectului</w:t>
            </w:r>
            <w:proofErr w:type="spellEnd"/>
            <w:r w:rsidR="005964DA" w:rsidRPr="00F33CEF">
              <w:rPr>
                <w:sz w:val="18"/>
                <w:szCs w:val="18"/>
                <w:lang w:val="en-US" w:eastAsia="ro-RO"/>
              </w:rPr>
              <w:t xml:space="preserve">, plan </w:t>
            </w:r>
            <w:proofErr w:type="spellStart"/>
            <w:r w:rsidR="005964DA" w:rsidRPr="00F33CEF">
              <w:rPr>
                <w:sz w:val="18"/>
                <w:szCs w:val="18"/>
                <w:lang w:val="en-US" w:eastAsia="ro-RO"/>
              </w:rPr>
              <w:t>în</w:t>
            </w:r>
            <w:proofErr w:type="spellEnd"/>
            <w:r w:rsidR="005964DA" w:rsidRPr="00F33CEF">
              <w:rPr>
                <w:sz w:val="18"/>
                <w:szCs w:val="18"/>
                <w:lang w:val="en-US" w:eastAsia="ro-RO"/>
              </w:rPr>
              <w:t xml:space="preserve"> care </w:t>
            </w:r>
            <w:proofErr w:type="spellStart"/>
            <w:r w:rsidR="005964DA" w:rsidRPr="00F33CEF">
              <w:rPr>
                <w:sz w:val="18"/>
                <w:szCs w:val="18"/>
                <w:lang w:val="en-US" w:eastAsia="ro-RO"/>
              </w:rPr>
              <w:t>să</w:t>
            </w:r>
            <w:proofErr w:type="spellEnd"/>
            <w:r w:rsidR="005964DA" w:rsidRPr="00F33CEF">
              <w:rPr>
                <w:sz w:val="18"/>
                <w:szCs w:val="18"/>
                <w:lang w:val="en-US" w:eastAsia="ro-RO"/>
              </w:rPr>
              <w:t xml:space="preserve"> fie </w:t>
            </w:r>
            <w:proofErr w:type="spellStart"/>
            <w:r w:rsidR="005964DA" w:rsidRPr="00F33CEF">
              <w:rPr>
                <w:sz w:val="18"/>
                <w:szCs w:val="18"/>
                <w:lang w:val="en-US" w:eastAsia="ro-RO"/>
              </w:rPr>
              <w:t>evidențiate</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inclusiv</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numerele</w:t>
            </w:r>
            <w:proofErr w:type="spellEnd"/>
            <w:r w:rsidR="005964DA" w:rsidRPr="00F33CEF">
              <w:rPr>
                <w:sz w:val="18"/>
                <w:szCs w:val="18"/>
                <w:lang w:val="en-US" w:eastAsia="ro-RO"/>
              </w:rPr>
              <w:t xml:space="preserve"> </w:t>
            </w:r>
            <w:proofErr w:type="spellStart"/>
            <w:r w:rsidR="005964DA" w:rsidRPr="00F33CEF">
              <w:rPr>
                <w:sz w:val="18"/>
                <w:szCs w:val="18"/>
                <w:lang w:val="en-US" w:eastAsia="ro-RO"/>
              </w:rPr>
              <w:t>cadastrale</w:t>
            </w:r>
            <w:proofErr w:type="spellEnd"/>
            <w:r w:rsidR="005964DA" w:rsidRPr="00F33CEF">
              <w:rPr>
                <w:sz w:val="18"/>
                <w:szCs w:val="18"/>
                <w:lang w:val="en-US" w:eastAsia="ro-RO"/>
              </w:rPr>
              <w:t>?</w:t>
            </w:r>
          </w:p>
          <w:p w14:paraId="73F3347E" w14:textId="27D03400" w:rsidR="0024750E" w:rsidRPr="00F33CEF" w:rsidRDefault="0024750E" w:rsidP="006C3A05">
            <w:pPr>
              <w:pStyle w:val="Header"/>
              <w:numPr>
                <w:ilvl w:val="0"/>
                <w:numId w:val="4"/>
              </w:numPr>
              <w:tabs>
                <w:tab w:val="clear" w:pos="4320"/>
                <w:tab w:val="center" w:pos="639"/>
              </w:tabs>
              <w:jc w:val="both"/>
              <w:rPr>
                <w:sz w:val="18"/>
                <w:szCs w:val="18"/>
              </w:rPr>
            </w:pPr>
            <w:r w:rsidRPr="00F33CEF">
              <w:rPr>
                <w:sz w:val="18"/>
                <w:szCs w:val="18"/>
              </w:rPr>
              <w:t>Clădirile, terenul și mijloacele de transport în comun care fac obiectul proiectului îndeplinesc cumulativ următoarele condiții</w:t>
            </w:r>
            <w:r w:rsidR="00130698" w:rsidRPr="00F33CEF">
              <w:rPr>
                <w:sz w:val="18"/>
                <w:szCs w:val="18"/>
              </w:rPr>
              <w:t>, conform prevederilor din ghidul specific</w:t>
            </w:r>
            <w:r w:rsidRPr="00F33CEF">
              <w:rPr>
                <w:sz w:val="18"/>
                <w:szCs w:val="18"/>
              </w:rPr>
              <w:t>:</w:t>
            </w:r>
          </w:p>
          <w:p w14:paraId="5431C11B" w14:textId="77777777" w:rsidR="0024750E" w:rsidRPr="00F33CEF" w:rsidRDefault="0024750E" w:rsidP="0024750E">
            <w:pPr>
              <w:pStyle w:val="ListParagraph"/>
              <w:numPr>
                <w:ilvl w:val="0"/>
                <w:numId w:val="9"/>
              </w:numPr>
              <w:spacing w:before="40" w:after="0"/>
              <w:rPr>
                <w:rFonts w:ascii="Trebuchet MS" w:hAnsi="Trebuchet MS"/>
                <w:sz w:val="18"/>
                <w:szCs w:val="18"/>
                <w:lang w:val="it-IT"/>
              </w:rPr>
            </w:pPr>
            <w:r w:rsidRPr="00F33CEF">
              <w:rPr>
                <w:rFonts w:ascii="Trebuchet MS" w:hAnsi="Trebuchet MS"/>
                <w:sz w:val="18"/>
                <w:szCs w:val="18"/>
                <w:lang w:val="it-IT"/>
              </w:rPr>
              <w:t>să fie libere de orice sarcini sau interdicţii ce afectează implementarea operaţiunii,</w:t>
            </w:r>
          </w:p>
          <w:p w14:paraId="13CA01E7" w14:textId="77777777" w:rsidR="0024750E" w:rsidRPr="00F33CEF" w:rsidRDefault="0024750E" w:rsidP="0024750E">
            <w:pPr>
              <w:pStyle w:val="ListParagraph"/>
              <w:numPr>
                <w:ilvl w:val="0"/>
                <w:numId w:val="9"/>
              </w:numPr>
              <w:spacing w:before="40" w:after="0"/>
              <w:rPr>
                <w:rFonts w:ascii="Trebuchet MS" w:hAnsi="Trebuchet MS"/>
                <w:sz w:val="18"/>
                <w:szCs w:val="18"/>
                <w:lang w:val="it-IT"/>
              </w:rPr>
            </w:pPr>
            <w:r w:rsidRPr="00F33CEF">
              <w:rPr>
                <w:rFonts w:ascii="Trebuchet MS" w:hAnsi="Trebuchet MS"/>
                <w:sz w:val="18"/>
                <w:szCs w:val="18"/>
                <w:lang w:val="it-IT"/>
              </w:rPr>
              <w:t>să nu facă obiectul unor litigii având ca obiect dreptul invocat de către solicitant pentru realizarea proiectului, aflate în curs de soluţionare la instanţele judecătoreşti,</w:t>
            </w:r>
          </w:p>
          <w:p w14:paraId="47B7AD45" w14:textId="77777777" w:rsidR="0024750E" w:rsidRPr="00F33CEF" w:rsidRDefault="0024750E" w:rsidP="0024750E">
            <w:pPr>
              <w:pStyle w:val="ListParagraph"/>
              <w:numPr>
                <w:ilvl w:val="0"/>
                <w:numId w:val="9"/>
              </w:numPr>
              <w:spacing w:before="40" w:after="0"/>
              <w:rPr>
                <w:rFonts w:ascii="Trebuchet MS" w:hAnsi="Trebuchet MS"/>
                <w:sz w:val="18"/>
                <w:szCs w:val="18"/>
                <w:lang w:val="it-IT"/>
              </w:rPr>
            </w:pPr>
            <w:r w:rsidRPr="00F33CEF">
              <w:rPr>
                <w:rFonts w:ascii="Trebuchet MS" w:hAnsi="Trebuchet MS"/>
                <w:sz w:val="18"/>
                <w:szCs w:val="18"/>
                <w:lang w:val="it-IT"/>
              </w:rPr>
              <w:t xml:space="preserve">să nu facă obiectul revendicărilor potrivit unor legi speciale în materie sau dreptului comun. </w:t>
            </w:r>
          </w:p>
          <w:p w14:paraId="531CD6C9" w14:textId="77777777" w:rsidR="00AD2546" w:rsidRPr="00F33CEF" w:rsidRDefault="00AD2546" w:rsidP="0024750E">
            <w:pPr>
              <w:spacing w:before="40" w:after="40"/>
              <w:jc w:val="both"/>
              <w:rPr>
                <w:i/>
                <w:sz w:val="18"/>
                <w:szCs w:val="18"/>
                <w:lang w:val="it-IT"/>
              </w:rPr>
            </w:pPr>
          </w:p>
          <w:p w14:paraId="6C7F0C4D" w14:textId="3DE864AF" w:rsidR="0024750E" w:rsidRPr="00F33CEF" w:rsidRDefault="0024750E" w:rsidP="0024750E">
            <w:pPr>
              <w:spacing w:before="40" w:after="40"/>
              <w:jc w:val="both"/>
              <w:rPr>
                <w:i/>
                <w:sz w:val="18"/>
                <w:szCs w:val="18"/>
                <w:lang w:val="it-IT"/>
              </w:rPr>
            </w:pPr>
            <w:r w:rsidRPr="00F33CEF">
              <w:rPr>
                <w:i/>
                <w:sz w:val="18"/>
                <w:szCs w:val="18"/>
                <w:lang w:val="it-IT"/>
              </w:rPr>
              <w:t>(Se vor verifica informaţiile declaraţiei de eligibilitate, docu</w:t>
            </w:r>
            <w:r w:rsidR="00130698" w:rsidRPr="00F33CEF">
              <w:rPr>
                <w:i/>
                <w:sz w:val="18"/>
                <w:szCs w:val="18"/>
                <w:lang w:val="it-IT"/>
              </w:rPr>
              <w:t>mentelor de proprietate anexate</w:t>
            </w:r>
            <w:r w:rsidRPr="00F33CEF">
              <w:rPr>
                <w:i/>
                <w:sz w:val="18"/>
                <w:szCs w:val="18"/>
                <w:lang w:val="it-IT"/>
              </w:rPr>
              <w:t xml:space="preserve"> etc.)</w:t>
            </w:r>
          </w:p>
          <w:p w14:paraId="5D5F8F83" w14:textId="05608C0F" w:rsidR="0024750E" w:rsidRPr="00F33CEF" w:rsidRDefault="0024750E" w:rsidP="0024750E">
            <w:pPr>
              <w:pStyle w:val="Header"/>
              <w:tabs>
                <w:tab w:val="clear" w:pos="4320"/>
                <w:tab w:val="center" w:pos="460"/>
              </w:tabs>
              <w:spacing w:before="0" w:after="0" w:line="276" w:lineRule="auto"/>
              <w:ind w:left="502"/>
              <w:contextualSpacing/>
              <w:jc w:val="both"/>
              <w:rPr>
                <w:sz w:val="18"/>
                <w:szCs w:val="18"/>
                <w:lang w:val="en-US" w:eastAsia="ro-RO"/>
              </w:rPr>
            </w:pPr>
          </w:p>
        </w:tc>
        <w:tc>
          <w:tcPr>
            <w:tcW w:w="149" w:type="pct"/>
          </w:tcPr>
          <w:p w14:paraId="36117B2B" w14:textId="77777777" w:rsidR="00AB4146" w:rsidRPr="00F33CEF" w:rsidRDefault="00AB4146" w:rsidP="00A71C84">
            <w:pPr>
              <w:jc w:val="center"/>
              <w:rPr>
                <w:sz w:val="18"/>
                <w:szCs w:val="18"/>
                <w:lang w:val="it-IT"/>
              </w:rPr>
            </w:pPr>
          </w:p>
        </w:tc>
        <w:tc>
          <w:tcPr>
            <w:tcW w:w="147" w:type="pct"/>
          </w:tcPr>
          <w:p w14:paraId="57AEEDA5" w14:textId="77777777" w:rsidR="00AB4146" w:rsidRPr="00F33CEF" w:rsidRDefault="00AB4146" w:rsidP="00A71C84">
            <w:pPr>
              <w:rPr>
                <w:sz w:val="18"/>
                <w:szCs w:val="18"/>
                <w:lang w:val="it-IT"/>
              </w:rPr>
            </w:pPr>
          </w:p>
        </w:tc>
        <w:tc>
          <w:tcPr>
            <w:tcW w:w="208" w:type="pct"/>
          </w:tcPr>
          <w:p w14:paraId="6CDFC8A7" w14:textId="77777777" w:rsidR="00AB4146" w:rsidRPr="00F33CEF" w:rsidRDefault="00AB4146" w:rsidP="00A71C84">
            <w:pPr>
              <w:rPr>
                <w:sz w:val="18"/>
                <w:szCs w:val="18"/>
                <w:lang w:val="it-IT"/>
              </w:rPr>
            </w:pPr>
          </w:p>
        </w:tc>
        <w:tc>
          <w:tcPr>
            <w:tcW w:w="309" w:type="pct"/>
          </w:tcPr>
          <w:p w14:paraId="60219638" w14:textId="77777777" w:rsidR="00AB4146" w:rsidRPr="00F33CEF" w:rsidRDefault="00AB4146" w:rsidP="00A71C84">
            <w:pPr>
              <w:rPr>
                <w:sz w:val="18"/>
                <w:szCs w:val="18"/>
                <w:lang w:val="it-IT"/>
              </w:rPr>
            </w:pPr>
          </w:p>
        </w:tc>
        <w:tc>
          <w:tcPr>
            <w:tcW w:w="132" w:type="pct"/>
          </w:tcPr>
          <w:p w14:paraId="038CBD63" w14:textId="77777777" w:rsidR="00AB4146" w:rsidRPr="00F33CEF" w:rsidRDefault="00AB4146" w:rsidP="00A71C84">
            <w:pPr>
              <w:rPr>
                <w:sz w:val="18"/>
                <w:szCs w:val="18"/>
                <w:lang w:val="it-IT"/>
              </w:rPr>
            </w:pPr>
          </w:p>
        </w:tc>
        <w:tc>
          <w:tcPr>
            <w:tcW w:w="147" w:type="pct"/>
          </w:tcPr>
          <w:p w14:paraId="494A26AD" w14:textId="77777777" w:rsidR="00AB4146" w:rsidRPr="00F33CEF" w:rsidRDefault="00AB4146" w:rsidP="00A71C84">
            <w:pPr>
              <w:rPr>
                <w:sz w:val="18"/>
                <w:szCs w:val="18"/>
                <w:lang w:val="it-IT"/>
              </w:rPr>
            </w:pPr>
          </w:p>
        </w:tc>
        <w:tc>
          <w:tcPr>
            <w:tcW w:w="168" w:type="pct"/>
          </w:tcPr>
          <w:p w14:paraId="3CBA9F07" w14:textId="77777777" w:rsidR="00AB4146" w:rsidRPr="00F33CEF" w:rsidRDefault="00AB4146" w:rsidP="00A71C84">
            <w:pPr>
              <w:rPr>
                <w:sz w:val="18"/>
                <w:szCs w:val="18"/>
                <w:lang w:val="it-IT"/>
              </w:rPr>
            </w:pPr>
          </w:p>
        </w:tc>
        <w:tc>
          <w:tcPr>
            <w:tcW w:w="384" w:type="pct"/>
            <w:gridSpan w:val="2"/>
          </w:tcPr>
          <w:p w14:paraId="5E73A3C3" w14:textId="77777777" w:rsidR="00AB4146" w:rsidRPr="00F33CEF" w:rsidRDefault="00AB4146" w:rsidP="00A71C84">
            <w:pPr>
              <w:rPr>
                <w:sz w:val="18"/>
                <w:szCs w:val="18"/>
                <w:lang w:val="it-IT"/>
              </w:rPr>
            </w:pPr>
          </w:p>
        </w:tc>
      </w:tr>
      <w:tr w:rsidR="00C247D4" w:rsidRPr="00F33CEF" w14:paraId="5EBC6C34" w14:textId="77777777" w:rsidTr="00C247D4">
        <w:trPr>
          <w:trHeight w:val="2614"/>
          <w:tblHeader/>
        </w:trPr>
        <w:tc>
          <w:tcPr>
            <w:tcW w:w="3356" w:type="pct"/>
          </w:tcPr>
          <w:p w14:paraId="0933F6AD" w14:textId="77777777" w:rsidR="002C6E6E" w:rsidRPr="00F33CEF" w:rsidRDefault="002C6E6E" w:rsidP="002C6E6E">
            <w:pPr>
              <w:spacing w:before="0" w:after="0"/>
              <w:ind w:left="426"/>
              <w:jc w:val="both"/>
              <w:rPr>
                <w:sz w:val="18"/>
                <w:szCs w:val="18"/>
                <w:lang w:val="en-US"/>
              </w:rPr>
            </w:pPr>
          </w:p>
          <w:p w14:paraId="1D05A2E3" w14:textId="6D926C0D" w:rsidR="00674CD1" w:rsidRPr="00F33CEF" w:rsidRDefault="00674CD1" w:rsidP="00AD2546">
            <w:pPr>
              <w:pStyle w:val="ListParagraph"/>
              <w:numPr>
                <w:ilvl w:val="0"/>
                <w:numId w:val="3"/>
              </w:numPr>
              <w:spacing w:after="0"/>
              <w:rPr>
                <w:rFonts w:ascii="Trebuchet MS" w:hAnsi="Trebuchet MS"/>
                <w:b/>
                <w:sz w:val="18"/>
                <w:szCs w:val="18"/>
                <w:lang w:val="en-US"/>
              </w:rPr>
            </w:pPr>
            <w:proofErr w:type="spellStart"/>
            <w:r w:rsidRPr="00F33CEF">
              <w:rPr>
                <w:rFonts w:ascii="Trebuchet MS" w:hAnsi="Trebuchet MS"/>
                <w:b/>
                <w:sz w:val="18"/>
                <w:szCs w:val="18"/>
                <w:lang w:val="en-US"/>
              </w:rPr>
              <w:t>Corelarea</w:t>
            </w:r>
            <w:proofErr w:type="spellEnd"/>
            <w:r w:rsidRPr="00F33CEF">
              <w:rPr>
                <w:rFonts w:ascii="Trebuchet MS" w:hAnsi="Trebuchet MS"/>
                <w:b/>
                <w:sz w:val="18"/>
                <w:szCs w:val="18"/>
                <w:lang w:val="en-US"/>
              </w:rPr>
              <w:t xml:space="preserve"> </w:t>
            </w:r>
            <w:proofErr w:type="spellStart"/>
            <w:r w:rsidRPr="00F33CEF">
              <w:rPr>
                <w:rFonts w:ascii="Trebuchet MS" w:hAnsi="Trebuchet MS"/>
                <w:b/>
                <w:sz w:val="18"/>
                <w:szCs w:val="18"/>
                <w:lang w:val="en-US"/>
              </w:rPr>
              <w:t>documentelor</w:t>
            </w:r>
            <w:proofErr w:type="spellEnd"/>
            <w:r w:rsidRPr="00F33CEF">
              <w:rPr>
                <w:rFonts w:ascii="Trebuchet MS" w:hAnsi="Trebuchet MS"/>
                <w:b/>
                <w:sz w:val="18"/>
                <w:szCs w:val="18"/>
                <w:lang w:val="en-US"/>
              </w:rPr>
              <w:t xml:space="preserve"> de </w:t>
            </w:r>
            <w:proofErr w:type="spellStart"/>
            <w:r w:rsidRPr="00F33CEF">
              <w:rPr>
                <w:rFonts w:ascii="Trebuchet MS" w:hAnsi="Trebuchet MS"/>
                <w:b/>
                <w:sz w:val="18"/>
                <w:szCs w:val="18"/>
                <w:lang w:val="en-US"/>
              </w:rPr>
              <w:t>proprietate</w:t>
            </w:r>
            <w:proofErr w:type="spellEnd"/>
            <w:r w:rsidR="00A15E4A" w:rsidRPr="00F33CEF">
              <w:rPr>
                <w:rFonts w:ascii="Trebuchet MS" w:hAnsi="Trebuchet MS"/>
                <w:b/>
                <w:sz w:val="18"/>
                <w:szCs w:val="18"/>
                <w:lang w:val="en-US"/>
              </w:rPr>
              <w:t>/</w:t>
            </w:r>
            <w:proofErr w:type="spellStart"/>
            <w:r w:rsidR="00A15E4A" w:rsidRPr="00F33CEF">
              <w:rPr>
                <w:rFonts w:ascii="Trebuchet MS" w:hAnsi="Trebuchet MS"/>
                <w:b/>
                <w:sz w:val="18"/>
                <w:szCs w:val="18"/>
                <w:lang w:val="en-US"/>
              </w:rPr>
              <w:t>administrare</w:t>
            </w:r>
            <w:proofErr w:type="spellEnd"/>
            <w:r w:rsidR="00A15E4A" w:rsidRPr="00F33CEF">
              <w:rPr>
                <w:rFonts w:ascii="Trebuchet MS" w:hAnsi="Trebuchet MS"/>
                <w:b/>
                <w:sz w:val="18"/>
                <w:szCs w:val="18"/>
                <w:lang w:val="en-US"/>
              </w:rPr>
              <w:t>/</w:t>
            </w:r>
            <w:proofErr w:type="spellStart"/>
            <w:r w:rsidR="00A15E4A" w:rsidRPr="00F33CEF">
              <w:rPr>
                <w:rFonts w:ascii="Trebuchet MS" w:hAnsi="Trebuchet MS"/>
                <w:b/>
                <w:sz w:val="18"/>
                <w:szCs w:val="18"/>
                <w:lang w:val="en-US"/>
              </w:rPr>
              <w:t>folosință</w:t>
            </w:r>
            <w:proofErr w:type="spellEnd"/>
            <w:r w:rsidR="004A01F1" w:rsidRPr="00F33CEF">
              <w:rPr>
                <w:rFonts w:ascii="Trebuchet MS" w:hAnsi="Trebuchet MS"/>
                <w:b/>
                <w:sz w:val="18"/>
                <w:szCs w:val="18"/>
                <w:lang w:val="en-US"/>
              </w:rPr>
              <w:t xml:space="preserve">, </w:t>
            </w:r>
            <w:proofErr w:type="spellStart"/>
            <w:r w:rsidR="004A01F1" w:rsidRPr="00F33CEF">
              <w:rPr>
                <w:rFonts w:ascii="Trebuchet MS" w:hAnsi="Trebuchet MS"/>
                <w:b/>
                <w:sz w:val="18"/>
                <w:szCs w:val="18"/>
                <w:lang w:val="en-US"/>
              </w:rPr>
              <w:t>după</w:t>
            </w:r>
            <w:proofErr w:type="spellEnd"/>
            <w:r w:rsidR="004A01F1" w:rsidRPr="00F33CEF">
              <w:rPr>
                <w:rFonts w:ascii="Trebuchet MS" w:hAnsi="Trebuchet MS"/>
                <w:b/>
                <w:sz w:val="18"/>
                <w:szCs w:val="18"/>
                <w:lang w:val="en-US"/>
              </w:rPr>
              <w:t xml:space="preserve"> </w:t>
            </w:r>
            <w:proofErr w:type="spellStart"/>
            <w:r w:rsidR="004A01F1" w:rsidRPr="00F33CEF">
              <w:rPr>
                <w:rFonts w:ascii="Trebuchet MS" w:hAnsi="Trebuchet MS"/>
                <w:b/>
                <w:sz w:val="18"/>
                <w:szCs w:val="18"/>
                <w:lang w:val="en-US"/>
              </w:rPr>
              <w:t>caz</w:t>
            </w:r>
            <w:proofErr w:type="spellEnd"/>
            <w:r w:rsidR="004A01F1" w:rsidRPr="00F33CEF">
              <w:rPr>
                <w:rFonts w:ascii="Trebuchet MS" w:hAnsi="Trebuchet MS"/>
                <w:b/>
                <w:sz w:val="18"/>
                <w:szCs w:val="18"/>
                <w:lang w:val="en-US"/>
              </w:rPr>
              <w:t>,</w:t>
            </w:r>
            <w:r w:rsidRPr="00F33CEF">
              <w:rPr>
                <w:rFonts w:ascii="Trebuchet MS" w:hAnsi="Trebuchet MS"/>
                <w:b/>
                <w:sz w:val="18"/>
                <w:szCs w:val="18"/>
                <w:lang w:val="en-US"/>
              </w:rPr>
              <w:t xml:space="preserve"> cu </w:t>
            </w:r>
            <w:proofErr w:type="spellStart"/>
            <w:r w:rsidR="00A15E4A" w:rsidRPr="00F33CEF">
              <w:rPr>
                <w:rFonts w:ascii="Trebuchet MS" w:hAnsi="Trebuchet MS"/>
                <w:b/>
                <w:sz w:val="18"/>
                <w:szCs w:val="18"/>
                <w:lang w:val="en-US"/>
              </w:rPr>
              <w:t>Cererea</w:t>
            </w:r>
            <w:proofErr w:type="spellEnd"/>
            <w:r w:rsidR="00A15E4A" w:rsidRPr="00F33CEF">
              <w:rPr>
                <w:rFonts w:ascii="Trebuchet MS" w:hAnsi="Trebuchet MS"/>
                <w:b/>
                <w:sz w:val="18"/>
                <w:szCs w:val="18"/>
                <w:lang w:val="en-US"/>
              </w:rPr>
              <w:t xml:space="preserve"> de </w:t>
            </w:r>
            <w:proofErr w:type="spellStart"/>
            <w:r w:rsidR="00A15E4A" w:rsidRPr="00F33CEF">
              <w:rPr>
                <w:rFonts w:ascii="Trebuchet MS" w:hAnsi="Trebuchet MS"/>
                <w:b/>
                <w:sz w:val="18"/>
                <w:szCs w:val="18"/>
                <w:lang w:val="en-US"/>
              </w:rPr>
              <w:t>finanțare</w:t>
            </w:r>
            <w:proofErr w:type="spellEnd"/>
            <w:r w:rsidR="00A15E4A" w:rsidRPr="00F33CEF">
              <w:rPr>
                <w:rFonts w:ascii="Trebuchet MS" w:hAnsi="Trebuchet MS"/>
                <w:b/>
                <w:sz w:val="18"/>
                <w:szCs w:val="18"/>
                <w:lang w:val="en-US"/>
              </w:rPr>
              <w:t xml:space="preserve"> (</w:t>
            </w:r>
            <w:proofErr w:type="spellStart"/>
            <w:r w:rsidR="00A15E4A" w:rsidRPr="00F33CEF">
              <w:rPr>
                <w:rFonts w:ascii="Trebuchet MS" w:hAnsi="Trebuchet MS"/>
                <w:b/>
                <w:sz w:val="18"/>
                <w:szCs w:val="18"/>
                <w:lang w:val="en-US"/>
              </w:rPr>
              <w:t>inclusiv</w:t>
            </w:r>
            <w:proofErr w:type="spellEnd"/>
            <w:r w:rsidR="00A15E4A" w:rsidRPr="00F33CEF">
              <w:rPr>
                <w:rFonts w:ascii="Trebuchet MS" w:hAnsi="Trebuchet MS"/>
                <w:b/>
                <w:sz w:val="18"/>
                <w:szCs w:val="18"/>
                <w:lang w:val="en-US"/>
              </w:rPr>
              <w:t xml:space="preserve"> </w:t>
            </w:r>
            <w:proofErr w:type="spellStart"/>
            <w:r w:rsidR="00A15E4A" w:rsidRPr="00F33CEF">
              <w:rPr>
                <w:rFonts w:ascii="Trebuchet MS" w:hAnsi="Trebuchet MS"/>
                <w:b/>
                <w:sz w:val="18"/>
                <w:szCs w:val="18"/>
                <w:lang w:val="en-US"/>
              </w:rPr>
              <w:t>anexele</w:t>
            </w:r>
            <w:proofErr w:type="spellEnd"/>
            <w:r w:rsidR="00BE061E" w:rsidRPr="00F33CEF">
              <w:rPr>
                <w:rFonts w:ascii="Trebuchet MS" w:hAnsi="Trebuchet MS"/>
                <w:b/>
                <w:sz w:val="18"/>
                <w:szCs w:val="18"/>
                <w:lang w:val="en-US"/>
              </w:rPr>
              <w:t xml:space="preserve"> la </w:t>
            </w:r>
            <w:proofErr w:type="spellStart"/>
            <w:r w:rsidR="00BE061E" w:rsidRPr="00F33CEF">
              <w:rPr>
                <w:rFonts w:ascii="Trebuchet MS" w:hAnsi="Trebuchet MS"/>
                <w:b/>
                <w:sz w:val="18"/>
                <w:szCs w:val="18"/>
                <w:lang w:val="en-US"/>
              </w:rPr>
              <w:t>aceasta</w:t>
            </w:r>
            <w:proofErr w:type="spellEnd"/>
            <w:r w:rsidR="00A15E4A" w:rsidRPr="00F33CEF">
              <w:rPr>
                <w:rFonts w:ascii="Trebuchet MS" w:hAnsi="Trebuchet MS"/>
                <w:b/>
                <w:sz w:val="18"/>
                <w:szCs w:val="18"/>
                <w:lang w:val="en-US"/>
              </w:rPr>
              <w:t>)</w:t>
            </w:r>
          </w:p>
          <w:p w14:paraId="45BE19BC" w14:textId="77777777" w:rsidR="00674CD1" w:rsidRPr="00F33CEF" w:rsidRDefault="00674CD1" w:rsidP="00674CD1">
            <w:pPr>
              <w:pStyle w:val="ListParagraph"/>
              <w:spacing w:after="0"/>
              <w:rPr>
                <w:rFonts w:ascii="Trebuchet MS" w:hAnsi="Trebuchet MS"/>
                <w:b/>
                <w:sz w:val="18"/>
                <w:szCs w:val="18"/>
                <w:lang w:val="en-US"/>
              </w:rPr>
            </w:pPr>
          </w:p>
          <w:p w14:paraId="746EA4FF" w14:textId="0F346FAF" w:rsidR="00AC5B23" w:rsidRPr="00F33CEF" w:rsidRDefault="00AC5B23" w:rsidP="00AD2546">
            <w:pPr>
              <w:pStyle w:val="Header"/>
              <w:numPr>
                <w:ilvl w:val="0"/>
                <w:numId w:val="4"/>
              </w:numPr>
              <w:tabs>
                <w:tab w:val="clear" w:pos="4320"/>
                <w:tab w:val="center" w:pos="426"/>
              </w:tabs>
              <w:spacing w:before="0" w:after="200" w:line="276" w:lineRule="auto"/>
              <w:contextualSpacing/>
              <w:jc w:val="both"/>
              <w:rPr>
                <w:color w:val="FF0000"/>
                <w:sz w:val="18"/>
                <w:szCs w:val="18"/>
                <w:lang w:val="en-US" w:eastAsia="ro-RO"/>
              </w:rPr>
            </w:pPr>
            <w:r w:rsidRPr="00F33CEF">
              <w:rPr>
                <w:i/>
                <w:sz w:val="18"/>
                <w:szCs w:val="18"/>
                <w:lang w:val="en-US" w:eastAsia="ro-RO"/>
              </w:rPr>
              <w:t>(</w:t>
            </w:r>
            <w:proofErr w:type="spellStart"/>
            <w:r w:rsidR="00896270" w:rsidRPr="00F33CEF">
              <w:rPr>
                <w:i/>
                <w:sz w:val="18"/>
                <w:szCs w:val="18"/>
                <w:lang w:val="en-US" w:eastAsia="ro-RO"/>
              </w:rPr>
              <w:t>dacă</w:t>
            </w:r>
            <w:proofErr w:type="spellEnd"/>
            <w:r w:rsidR="00896270" w:rsidRPr="00F33CEF">
              <w:rPr>
                <w:i/>
                <w:sz w:val="18"/>
                <w:szCs w:val="18"/>
                <w:lang w:val="en-US" w:eastAsia="ro-RO"/>
              </w:rPr>
              <w:t xml:space="preserve"> </w:t>
            </w:r>
            <w:proofErr w:type="spellStart"/>
            <w:r w:rsidR="00896270" w:rsidRPr="00F33CEF">
              <w:rPr>
                <w:i/>
                <w:sz w:val="18"/>
                <w:szCs w:val="18"/>
                <w:lang w:val="en-US" w:eastAsia="ro-RO"/>
              </w:rPr>
              <w:t>activitățile</w:t>
            </w:r>
            <w:proofErr w:type="spellEnd"/>
            <w:r w:rsidR="00896270" w:rsidRPr="00F33CEF">
              <w:rPr>
                <w:i/>
                <w:sz w:val="18"/>
                <w:szCs w:val="18"/>
                <w:lang w:val="en-US" w:eastAsia="ro-RO"/>
              </w:rPr>
              <w:t xml:space="preserve"> </w:t>
            </w:r>
            <w:proofErr w:type="spellStart"/>
            <w:r w:rsidR="00896270" w:rsidRPr="00F33CEF">
              <w:rPr>
                <w:i/>
                <w:sz w:val="18"/>
                <w:szCs w:val="18"/>
                <w:lang w:val="en-US" w:eastAsia="ro-RO"/>
              </w:rPr>
              <w:t>proiectului</w:t>
            </w:r>
            <w:proofErr w:type="spellEnd"/>
            <w:r w:rsidR="00896270" w:rsidRPr="00F33CEF">
              <w:rPr>
                <w:i/>
                <w:sz w:val="18"/>
                <w:szCs w:val="18"/>
                <w:lang w:val="en-US" w:eastAsia="ro-RO"/>
              </w:rPr>
              <w:t xml:space="preserve"> </w:t>
            </w:r>
            <w:proofErr w:type="spellStart"/>
            <w:r w:rsidR="00896270" w:rsidRPr="00F33CEF">
              <w:rPr>
                <w:i/>
                <w:sz w:val="18"/>
                <w:szCs w:val="18"/>
                <w:lang w:val="en-US" w:eastAsia="ro-RO"/>
              </w:rPr>
              <w:t>vizează</w:t>
            </w:r>
            <w:proofErr w:type="spellEnd"/>
            <w:r w:rsidR="00896270" w:rsidRPr="00F33CEF">
              <w:rPr>
                <w:i/>
                <w:sz w:val="18"/>
                <w:szCs w:val="18"/>
                <w:lang w:val="en-US" w:eastAsia="ro-RO"/>
              </w:rPr>
              <w:t xml:space="preserve"> </w:t>
            </w:r>
            <w:proofErr w:type="spellStart"/>
            <w:r w:rsidR="00896270" w:rsidRPr="00F33CEF">
              <w:rPr>
                <w:i/>
                <w:sz w:val="18"/>
                <w:szCs w:val="18"/>
                <w:lang w:val="en-US" w:eastAsia="ro-RO"/>
              </w:rPr>
              <w:t>imobile</w:t>
            </w:r>
            <w:proofErr w:type="spellEnd"/>
            <w:r w:rsidR="00896270" w:rsidRPr="00F33CEF">
              <w:rPr>
                <w:i/>
                <w:sz w:val="18"/>
                <w:szCs w:val="18"/>
                <w:lang w:val="en-US" w:eastAsia="ro-RO"/>
              </w:rPr>
              <w:t>)</w:t>
            </w:r>
            <w:r w:rsidRPr="00F33CEF">
              <w:rPr>
                <w:sz w:val="18"/>
                <w:szCs w:val="18"/>
                <w:lang w:val="en-US" w:eastAsia="ro-RO"/>
              </w:rPr>
              <w:t xml:space="preserve"> </w:t>
            </w:r>
            <w:proofErr w:type="spellStart"/>
            <w:r w:rsidR="000829E0" w:rsidRPr="00F33CEF">
              <w:rPr>
                <w:sz w:val="18"/>
                <w:szCs w:val="18"/>
                <w:lang w:val="en-US" w:eastAsia="ro-RO"/>
              </w:rPr>
              <w:t>Suprafețele</w:t>
            </w:r>
            <w:proofErr w:type="spellEnd"/>
            <w:r w:rsidR="000829E0" w:rsidRPr="00F33CEF">
              <w:rPr>
                <w:sz w:val="18"/>
                <w:szCs w:val="18"/>
                <w:lang w:val="en-US" w:eastAsia="ro-RO"/>
              </w:rPr>
              <w:t xml:space="preserve"> din </w:t>
            </w:r>
            <w:proofErr w:type="spellStart"/>
            <w:r w:rsidR="000829E0" w:rsidRPr="00F33CEF">
              <w:rPr>
                <w:sz w:val="18"/>
                <w:szCs w:val="18"/>
                <w:lang w:val="en-US" w:eastAsia="ro-RO"/>
              </w:rPr>
              <w:t>d</w:t>
            </w:r>
            <w:r w:rsidR="002C6E6E" w:rsidRPr="00F33CEF">
              <w:rPr>
                <w:sz w:val="18"/>
                <w:szCs w:val="18"/>
                <w:lang w:val="en-US" w:eastAsia="ro-RO"/>
              </w:rPr>
              <w:t>ocumentele</w:t>
            </w:r>
            <w:proofErr w:type="spellEnd"/>
            <w:r w:rsidR="006E77D9" w:rsidRPr="00F33CEF">
              <w:rPr>
                <w:sz w:val="18"/>
                <w:szCs w:val="18"/>
                <w:lang w:val="en-US" w:eastAsia="ro-RO"/>
              </w:rPr>
              <w:t xml:space="preserve"> de </w:t>
            </w:r>
            <w:proofErr w:type="spellStart"/>
            <w:r w:rsidR="006E77D9" w:rsidRPr="00F33CEF">
              <w:rPr>
                <w:sz w:val="18"/>
                <w:szCs w:val="18"/>
                <w:lang w:val="en-US" w:eastAsia="ro-RO"/>
              </w:rPr>
              <w:t>proprietate</w:t>
            </w:r>
            <w:proofErr w:type="spellEnd"/>
            <w:r w:rsidR="006E77D9" w:rsidRPr="00F33CEF">
              <w:rPr>
                <w:sz w:val="18"/>
                <w:szCs w:val="18"/>
                <w:lang w:val="en-US" w:eastAsia="ro-RO"/>
              </w:rPr>
              <w:t>/</w:t>
            </w:r>
            <w:proofErr w:type="spellStart"/>
            <w:r w:rsidR="006E77D9" w:rsidRPr="00F33CEF">
              <w:rPr>
                <w:sz w:val="18"/>
                <w:szCs w:val="18"/>
                <w:lang w:val="en-US" w:eastAsia="ro-RO"/>
              </w:rPr>
              <w:t>administrare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anexate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sunt</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acoperitoare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pentru</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suprafața</w:t>
            </w:r>
            <w:proofErr w:type="spellEnd"/>
            <w:r w:rsidR="002C6E6E" w:rsidRPr="00F33CEF">
              <w:rPr>
                <w:sz w:val="18"/>
                <w:szCs w:val="18"/>
                <w:lang w:val="en-US" w:eastAsia="ro-RO"/>
              </w:rPr>
              <w:t>/</w:t>
            </w:r>
            <w:proofErr w:type="spellStart"/>
            <w:r w:rsidR="002C6E6E" w:rsidRPr="00F33CEF">
              <w:rPr>
                <w:sz w:val="18"/>
                <w:szCs w:val="18"/>
                <w:lang w:val="en-US" w:eastAsia="ro-RO"/>
              </w:rPr>
              <w:t>amplasamentul</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menționată</w:t>
            </w:r>
            <w:proofErr w:type="spellEnd"/>
            <w:r w:rsidR="002C6E6E" w:rsidRPr="00F33CEF">
              <w:rPr>
                <w:sz w:val="18"/>
                <w:szCs w:val="18"/>
                <w:lang w:val="en-US" w:eastAsia="ro-RO"/>
              </w:rPr>
              <w:t>/</w:t>
            </w:r>
            <w:proofErr w:type="spellStart"/>
            <w:r w:rsidR="002C6E6E" w:rsidRPr="00F33CEF">
              <w:rPr>
                <w:sz w:val="18"/>
                <w:szCs w:val="18"/>
                <w:lang w:val="en-US" w:eastAsia="ro-RO"/>
              </w:rPr>
              <w:t>menționat</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în</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cadrul</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documentației</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tehnico-economice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pentru</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imobilele</w:t>
            </w:r>
            <w:proofErr w:type="spellEnd"/>
            <w:r w:rsidR="002C6E6E" w:rsidRPr="00F33CEF">
              <w:rPr>
                <w:sz w:val="18"/>
                <w:szCs w:val="18"/>
                <w:lang w:val="en-US" w:eastAsia="ro-RO"/>
              </w:rPr>
              <w:t xml:space="preserve"> </w:t>
            </w:r>
            <w:proofErr w:type="spellStart"/>
            <w:r w:rsidR="00661EB7" w:rsidRPr="00F33CEF">
              <w:rPr>
                <w:sz w:val="18"/>
                <w:szCs w:val="18"/>
                <w:lang w:val="en-US" w:eastAsia="ro-RO"/>
              </w:rPr>
              <w:t>aferente</w:t>
            </w:r>
            <w:proofErr w:type="spellEnd"/>
            <w:r w:rsidR="00661EB7" w:rsidRPr="00F33CEF">
              <w:rPr>
                <w:sz w:val="18"/>
                <w:szCs w:val="18"/>
                <w:lang w:val="en-US" w:eastAsia="ro-RO"/>
              </w:rPr>
              <w:t xml:space="preserve"> </w:t>
            </w:r>
            <w:proofErr w:type="spellStart"/>
            <w:r w:rsidR="00661EB7" w:rsidRPr="00F33CEF">
              <w:rPr>
                <w:sz w:val="18"/>
                <w:szCs w:val="18"/>
                <w:lang w:val="en-US" w:eastAsia="ro-RO"/>
              </w:rPr>
              <w:t>investiției</w:t>
            </w:r>
            <w:proofErr w:type="spellEnd"/>
            <w:r w:rsidR="0020486D" w:rsidRPr="00F33CEF">
              <w:rPr>
                <w:sz w:val="18"/>
                <w:szCs w:val="18"/>
                <w:lang w:val="en-US" w:eastAsia="ro-RO"/>
              </w:rPr>
              <w:t xml:space="preserve"> </w:t>
            </w:r>
            <w:proofErr w:type="spellStart"/>
            <w:r w:rsidR="0020486D" w:rsidRPr="00F33CEF">
              <w:rPr>
                <w:sz w:val="18"/>
                <w:szCs w:val="18"/>
                <w:lang w:val="en-US" w:eastAsia="ro-RO"/>
              </w:rPr>
              <w:t>proiectului</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iar</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informațiile</w:t>
            </w:r>
            <w:proofErr w:type="spellEnd"/>
            <w:r w:rsidR="002C6E6E" w:rsidRPr="00F33CEF">
              <w:rPr>
                <w:sz w:val="18"/>
                <w:szCs w:val="18"/>
                <w:lang w:val="en-US" w:eastAsia="ro-RO"/>
              </w:rPr>
              <w:t xml:space="preserve"> se </w:t>
            </w:r>
            <w:proofErr w:type="spellStart"/>
            <w:r w:rsidR="002C6E6E" w:rsidRPr="00F33CEF">
              <w:rPr>
                <w:sz w:val="18"/>
                <w:szCs w:val="18"/>
                <w:lang w:val="en-US" w:eastAsia="ro-RO"/>
              </w:rPr>
              <w:t>corelează</w:t>
            </w:r>
            <w:proofErr w:type="spellEnd"/>
            <w:r w:rsidR="002C6E6E" w:rsidRPr="00F33CEF">
              <w:rPr>
                <w:sz w:val="18"/>
                <w:szCs w:val="18"/>
                <w:lang w:val="en-US" w:eastAsia="ro-RO"/>
              </w:rPr>
              <w:t xml:space="preserve"> cu </w:t>
            </w:r>
            <w:proofErr w:type="spellStart"/>
            <w:r w:rsidR="002C6E6E" w:rsidRPr="00F33CEF">
              <w:rPr>
                <w:sz w:val="18"/>
                <w:szCs w:val="18"/>
                <w:lang w:val="en-US" w:eastAsia="ro-RO"/>
              </w:rPr>
              <w:t>cele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menționate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în</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cadrul</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cererii</w:t>
            </w:r>
            <w:proofErr w:type="spellEnd"/>
            <w:r w:rsidR="002C6E6E" w:rsidRPr="00F33CEF">
              <w:rPr>
                <w:sz w:val="18"/>
                <w:szCs w:val="18"/>
                <w:lang w:val="en-US" w:eastAsia="ro-RO"/>
              </w:rPr>
              <w:t xml:space="preserve"> de </w:t>
            </w:r>
            <w:proofErr w:type="spellStart"/>
            <w:r w:rsidR="002C6E6E" w:rsidRPr="00F33CEF">
              <w:rPr>
                <w:sz w:val="18"/>
                <w:szCs w:val="18"/>
                <w:lang w:val="en-US" w:eastAsia="ro-RO"/>
              </w:rPr>
              <w:t>finanțare</w:t>
            </w:r>
            <w:proofErr w:type="spellEnd"/>
            <w:r w:rsidR="002C6E6E" w:rsidRPr="00F33CEF">
              <w:rPr>
                <w:sz w:val="18"/>
                <w:szCs w:val="18"/>
                <w:lang w:val="en-US" w:eastAsia="ro-RO"/>
              </w:rPr>
              <w:t xml:space="preserve"> / </w:t>
            </w:r>
            <w:proofErr w:type="spellStart"/>
            <w:r w:rsidR="002C6E6E" w:rsidRPr="00F33CEF">
              <w:rPr>
                <w:sz w:val="18"/>
                <w:szCs w:val="18"/>
                <w:lang w:val="en-US" w:eastAsia="ro-RO"/>
              </w:rPr>
              <w:t>Certificatului</w:t>
            </w:r>
            <w:proofErr w:type="spellEnd"/>
            <w:r w:rsidR="002C6E6E" w:rsidRPr="00F33CEF">
              <w:rPr>
                <w:sz w:val="18"/>
                <w:szCs w:val="18"/>
                <w:lang w:val="en-US" w:eastAsia="ro-RO"/>
              </w:rPr>
              <w:t xml:space="preserve"> de urbanism/ </w:t>
            </w:r>
            <w:proofErr w:type="spellStart"/>
            <w:r w:rsidR="002C6E6E" w:rsidRPr="00F33CEF">
              <w:rPr>
                <w:sz w:val="18"/>
                <w:szCs w:val="18"/>
                <w:lang w:val="en-US" w:eastAsia="ro-RO"/>
              </w:rPr>
              <w:t>tabelului</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centralizator</w:t>
            </w:r>
            <w:proofErr w:type="spellEnd"/>
            <w:r w:rsidR="002C6E6E" w:rsidRPr="00F33CEF">
              <w:rPr>
                <w:sz w:val="18"/>
                <w:szCs w:val="18"/>
                <w:lang w:val="en-US" w:eastAsia="ro-RO"/>
              </w:rPr>
              <w:t xml:space="preserve"> al </w:t>
            </w:r>
            <w:proofErr w:type="spellStart"/>
            <w:r w:rsidR="002C6E6E" w:rsidRPr="00F33CEF">
              <w:rPr>
                <w:sz w:val="18"/>
                <w:szCs w:val="18"/>
                <w:lang w:val="en-US" w:eastAsia="ro-RO"/>
              </w:rPr>
              <w:t>numerelor</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cadastrale</w:t>
            </w:r>
            <w:proofErr w:type="spellEnd"/>
            <w:r w:rsidR="002C6E6E" w:rsidRPr="00F33CEF">
              <w:rPr>
                <w:sz w:val="18"/>
                <w:szCs w:val="18"/>
                <w:lang w:val="en-US" w:eastAsia="ro-RO"/>
              </w:rPr>
              <w:t>?</w:t>
            </w:r>
          </w:p>
          <w:p w14:paraId="2F8AA3F3" w14:textId="52F09030" w:rsidR="002C6E6E" w:rsidRPr="00F33CEF" w:rsidRDefault="00AC5B23" w:rsidP="00AD2546">
            <w:pPr>
              <w:pStyle w:val="Header"/>
              <w:numPr>
                <w:ilvl w:val="0"/>
                <w:numId w:val="4"/>
              </w:numPr>
              <w:tabs>
                <w:tab w:val="clear" w:pos="4320"/>
                <w:tab w:val="center" w:pos="426"/>
              </w:tabs>
              <w:spacing w:before="0" w:after="200" w:line="276" w:lineRule="auto"/>
              <w:contextualSpacing/>
              <w:jc w:val="both"/>
              <w:rPr>
                <w:color w:val="FF0000"/>
                <w:sz w:val="18"/>
                <w:szCs w:val="18"/>
                <w:lang w:val="en-US" w:eastAsia="ro-RO"/>
              </w:rPr>
            </w:pPr>
            <w:r w:rsidRPr="00F33CEF">
              <w:rPr>
                <w:i/>
                <w:sz w:val="18"/>
                <w:szCs w:val="18"/>
                <w:lang w:val="en-US" w:eastAsia="ro-RO"/>
              </w:rPr>
              <w:t>(</w:t>
            </w:r>
            <w:proofErr w:type="spellStart"/>
            <w:r w:rsidR="00125B6C" w:rsidRPr="00F33CEF">
              <w:rPr>
                <w:i/>
                <w:sz w:val="18"/>
                <w:szCs w:val="18"/>
                <w:lang w:val="en-US" w:eastAsia="ro-RO"/>
              </w:rPr>
              <w:t>dacă</w:t>
            </w:r>
            <w:proofErr w:type="spellEnd"/>
            <w:r w:rsidR="00125B6C" w:rsidRPr="00F33CEF">
              <w:rPr>
                <w:i/>
                <w:sz w:val="18"/>
                <w:szCs w:val="18"/>
                <w:lang w:val="en-US" w:eastAsia="ro-RO"/>
              </w:rPr>
              <w:t xml:space="preserve"> </w:t>
            </w:r>
            <w:proofErr w:type="spellStart"/>
            <w:r w:rsidR="00125B6C" w:rsidRPr="00F33CEF">
              <w:rPr>
                <w:i/>
                <w:sz w:val="18"/>
                <w:szCs w:val="18"/>
                <w:lang w:val="en-US" w:eastAsia="ro-RO"/>
              </w:rPr>
              <w:t>activitățile</w:t>
            </w:r>
            <w:proofErr w:type="spellEnd"/>
            <w:r w:rsidR="00125B6C" w:rsidRPr="00F33CEF">
              <w:rPr>
                <w:i/>
                <w:sz w:val="18"/>
                <w:szCs w:val="18"/>
                <w:lang w:val="en-US" w:eastAsia="ro-RO"/>
              </w:rPr>
              <w:t xml:space="preserve"> </w:t>
            </w:r>
            <w:proofErr w:type="spellStart"/>
            <w:r w:rsidR="00125B6C" w:rsidRPr="00F33CEF">
              <w:rPr>
                <w:i/>
                <w:sz w:val="18"/>
                <w:szCs w:val="18"/>
                <w:lang w:val="en-US" w:eastAsia="ro-RO"/>
              </w:rPr>
              <w:t>proiectului</w:t>
            </w:r>
            <w:proofErr w:type="spellEnd"/>
            <w:r w:rsidR="00125B6C" w:rsidRPr="00F33CEF">
              <w:rPr>
                <w:i/>
                <w:sz w:val="18"/>
                <w:szCs w:val="18"/>
                <w:lang w:val="en-US" w:eastAsia="ro-RO"/>
              </w:rPr>
              <w:t xml:space="preserve"> </w:t>
            </w:r>
            <w:proofErr w:type="spellStart"/>
            <w:r w:rsidR="00125B6C" w:rsidRPr="00F33CEF">
              <w:rPr>
                <w:i/>
                <w:sz w:val="18"/>
                <w:szCs w:val="18"/>
                <w:lang w:val="en-US" w:eastAsia="ro-RO"/>
              </w:rPr>
              <w:t>vizează</w:t>
            </w:r>
            <w:proofErr w:type="spellEnd"/>
            <w:r w:rsidR="00125B6C" w:rsidRPr="00F33CEF">
              <w:rPr>
                <w:i/>
                <w:sz w:val="18"/>
                <w:szCs w:val="18"/>
                <w:lang w:val="en-US" w:eastAsia="ro-RO"/>
              </w:rPr>
              <w:t xml:space="preserve"> </w:t>
            </w:r>
            <w:proofErr w:type="spellStart"/>
            <w:r w:rsidR="00125B6C" w:rsidRPr="00F33CEF">
              <w:rPr>
                <w:i/>
                <w:sz w:val="18"/>
                <w:szCs w:val="18"/>
                <w:lang w:val="en-US" w:eastAsia="ro-RO"/>
              </w:rPr>
              <w:t>imobile</w:t>
            </w:r>
            <w:proofErr w:type="spellEnd"/>
            <w:r w:rsidRPr="00F33CEF">
              <w:rPr>
                <w:i/>
                <w:sz w:val="18"/>
                <w:szCs w:val="18"/>
                <w:lang w:val="en-US" w:eastAsia="ro-RO"/>
              </w:rPr>
              <w:t>)</w:t>
            </w:r>
            <w:r w:rsidRPr="00F33CEF">
              <w:rPr>
                <w:sz w:val="18"/>
                <w:szCs w:val="18"/>
                <w:lang w:val="en-US" w:eastAsia="ro-RO"/>
              </w:rPr>
              <w:t xml:space="preserve"> </w:t>
            </w:r>
            <w:proofErr w:type="spellStart"/>
            <w:r w:rsidRPr="00F33CEF">
              <w:rPr>
                <w:sz w:val="18"/>
                <w:szCs w:val="18"/>
                <w:lang w:val="en-US" w:eastAsia="ro-RO"/>
              </w:rPr>
              <w:t>Numărul</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că</w:t>
            </w:r>
            <w:r w:rsidR="00125B6C" w:rsidRPr="00F33CEF">
              <w:rPr>
                <w:sz w:val="18"/>
                <w:szCs w:val="18"/>
                <w:lang w:val="en-US" w:eastAsia="ro-RO"/>
              </w:rPr>
              <w:t>rţ</w:t>
            </w:r>
            <w:r w:rsidR="00BE061E" w:rsidRPr="00F33CEF">
              <w:rPr>
                <w:sz w:val="18"/>
                <w:szCs w:val="18"/>
                <w:lang w:val="en-US" w:eastAsia="ro-RO"/>
              </w:rPr>
              <w:t>ilor</w:t>
            </w:r>
            <w:proofErr w:type="spellEnd"/>
            <w:r w:rsidR="00BE061E" w:rsidRPr="00F33CEF">
              <w:rPr>
                <w:sz w:val="18"/>
                <w:szCs w:val="18"/>
                <w:lang w:val="en-US" w:eastAsia="ro-RO"/>
              </w:rPr>
              <w:t xml:space="preserve"> </w:t>
            </w:r>
            <w:proofErr w:type="spellStart"/>
            <w:r w:rsidR="00BE061E" w:rsidRPr="00F33CEF">
              <w:rPr>
                <w:sz w:val="18"/>
                <w:szCs w:val="18"/>
                <w:lang w:val="en-US" w:eastAsia="ro-RO"/>
              </w:rPr>
              <w:t>cadastrale</w:t>
            </w:r>
            <w:proofErr w:type="spellEnd"/>
            <w:r w:rsidR="00BE061E" w:rsidRPr="00F33CEF">
              <w:rPr>
                <w:sz w:val="18"/>
                <w:szCs w:val="18"/>
                <w:lang w:val="en-US" w:eastAsia="ro-RO"/>
              </w:rPr>
              <w:t xml:space="preserve"> </w:t>
            </w:r>
            <w:proofErr w:type="spellStart"/>
            <w:r w:rsidR="00BE061E" w:rsidRPr="00F33CEF">
              <w:rPr>
                <w:sz w:val="18"/>
                <w:szCs w:val="18"/>
                <w:lang w:val="en-US" w:eastAsia="ro-RO"/>
              </w:rPr>
              <w:t>ș</w:t>
            </w:r>
            <w:r w:rsidRPr="00F33CEF">
              <w:rPr>
                <w:sz w:val="18"/>
                <w:szCs w:val="18"/>
                <w:lang w:val="en-US" w:eastAsia="ro-RO"/>
              </w:rPr>
              <w:t>i</w:t>
            </w:r>
            <w:proofErr w:type="spellEnd"/>
            <w:r w:rsidRPr="00F33CEF">
              <w:rPr>
                <w:sz w:val="18"/>
                <w:szCs w:val="18"/>
                <w:lang w:val="en-US" w:eastAsia="ro-RO"/>
              </w:rPr>
              <w:t xml:space="preserve"> </w:t>
            </w:r>
            <w:proofErr w:type="spellStart"/>
            <w:r w:rsidRPr="00F33CEF">
              <w:rPr>
                <w:sz w:val="18"/>
                <w:szCs w:val="18"/>
                <w:lang w:val="en-US" w:eastAsia="ro-RO"/>
              </w:rPr>
              <w:t>numele</w:t>
            </w:r>
            <w:proofErr w:type="spellEnd"/>
            <w:r w:rsidRPr="00F33CEF">
              <w:rPr>
                <w:sz w:val="18"/>
                <w:szCs w:val="18"/>
                <w:lang w:val="en-US" w:eastAsia="ro-RO"/>
              </w:rPr>
              <w:t xml:space="preserve"> </w:t>
            </w:r>
            <w:proofErr w:type="spellStart"/>
            <w:r w:rsidR="002C6E6E" w:rsidRPr="00F33CEF">
              <w:rPr>
                <w:sz w:val="18"/>
                <w:szCs w:val="18"/>
                <w:lang w:val="en-US" w:eastAsia="ro-RO"/>
              </w:rPr>
              <w:t>topo</w:t>
            </w:r>
            <w:r w:rsidR="00BE061E" w:rsidRPr="00F33CEF">
              <w:rPr>
                <w:sz w:val="18"/>
                <w:szCs w:val="18"/>
                <w:lang w:val="en-US" w:eastAsia="ro-RO"/>
              </w:rPr>
              <w:t>grafice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corespund</w:t>
            </w:r>
            <w:proofErr w:type="spellEnd"/>
            <w:r w:rsidR="002C6E6E" w:rsidRPr="00F33CEF">
              <w:rPr>
                <w:sz w:val="18"/>
                <w:szCs w:val="18"/>
                <w:lang w:val="en-US" w:eastAsia="ro-RO"/>
              </w:rPr>
              <w:t xml:space="preserve"> cu </w:t>
            </w:r>
            <w:proofErr w:type="spellStart"/>
            <w:r w:rsidR="002C6E6E" w:rsidRPr="00F33CEF">
              <w:rPr>
                <w:sz w:val="18"/>
                <w:szCs w:val="18"/>
                <w:lang w:val="en-US" w:eastAsia="ro-RO"/>
              </w:rPr>
              <w:t>informațiile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incluse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în</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cadrul</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documentației-tehnico</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economice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cererii</w:t>
            </w:r>
            <w:proofErr w:type="spellEnd"/>
            <w:r w:rsidR="002C6E6E" w:rsidRPr="00F33CEF">
              <w:rPr>
                <w:sz w:val="18"/>
                <w:szCs w:val="18"/>
                <w:lang w:val="en-US" w:eastAsia="ro-RO"/>
              </w:rPr>
              <w:t xml:space="preserve"> de </w:t>
            </w:r>
            <w:proofErr w:type="spellStart"/>
            <w:r w:rsidR="002C6E6E" w:rsidRPr="00F33CEF">
              <w:rPr>
                <w:sz w:val="18"/>
                <w:szCs w:val="18"/>
                <w:lang w:val="en-US" w:eastAsia="ro-RO"/>
              </w:rPr>
              <w:t>finanțare</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și</w:t>
            </w:r>
            <w:proofErr w:type="spellEnd"/>
            <w:r w:rsidR="002C6E6E" w:rsidRPr="00F33CEF">
              <w:rPr>
                <w:sz w:val="18"/>
                <w:szCs w:val="18"/>
                <w:lang w:val="en-US" w:eastAsia="ro-RO"/>
              </w:rPr>
              <w:t xml:space="preserve"> </w:t>
            </w:r>
            <w:proofErr w:type="spellStart"/>
            <w:r w:rsidR="002C6E6E" w:rsidRPr="00F33CEF">
              <w:rPr>
                <w:sz w:val="18"/>
                <w:szCs w:val="18"/>
                <w:lang w:val="en-US" w:eastAsia="ro-RO"/>
              </w:rPr>
              <w:t>Certificatului</w:t>
            </w:r>
            <w:proofErr w:type="spellEnd"/>
            <w:r w:rsidR="002C6E6E" w:rsidRPr="00F33CEF">
              <w:rPr>
                <w:sz w:val="18"/>
                <w:szCs w:val="18"/>
                <w:lang w:val="en-US" w:eastAsia="ro-RO"/>
              </w:rPr>
              <w:t xml:space="preserve"> de urbanism </w:t>
            </w:r>
            <w:proofErr w:type="spellStart"/>
            <w:r w:rsidR="002C6E6E" w:rsidRPr="00F33CEF">
              <w:rPr>
                <w:sz w:val="18"/>
                <w:szCs w:val="18"/>
                <w:lang w:val="en-US" w:eastAsia="ro-RO"/>
              </w:rPr>
              <w:t>anexat</w:t>
            </w:r>
            <w:proofErr w:type="spellEnd"/>
            <w:r w:rsidR="002C6E6E" w:rsidRPr="00F33CEF">
              <w:rPr>
                <w:sz w:val="18"/>
                <w:szCs w:val="18"/>
                <w:lang w:val="en-US" w:eastAsia="ro-RO"/>
              </w:rPr>
              <w:t>?</w:t>
            </w:r>
          </w:p>
          <w:p w14:paraId="6F9640EA" w14:textId="4E1A4452" w:rsidR="00CF5EEF" w:rsidRPr="00F33CEF" w:rsidRDefault="00203616" w:rsidP="00AD2546">
            <w:pPr>
              <w:pStyle w:val="Header"/>
              <w:numPr>
                <w:ilvl w:val="0"/>
                <w:numId w:val="4"/>
              </w:numPr>
              <w:tabs>
                <w:tab w:val="clear" w:pos="4320"/>
                <w:tab w:val="center" w:pos="426"/>
              </w:tabs>
              <w:spacing w:before="0" w:after="200" w:line="276" w:lineRule="auto"/>
              <w:contextualSpacing/>
              <w:jc w:val="both"/>
              <w:rPr>
                <w:sz w:val="18"/>
                <w:szCs w:val="18"/>
                <w:lang w:val="en-US" w:eastAsia="ro-RO"/>
              </w:rPr>
            </w:pPr>
            <w:r w:rsidRPr="00F33CEF">
              <w:rPr>
                <w:sz w:val="18"/>
                <w:szCs w:val="18"/>
                <w:lang w:val="en-US" w:eastAsia="ro-RO"/>
              </w:rPr>
              <w:t xml:space="preserve"> </w:t>
            </w:r>
            <w:r w:rsidRPr="00F33CEF">
              <w:rPr>
                <w:i/>
                <w:sz w:val="18"/>
                <w:szCs w:val="18"/>
                <w:lang w:val="en-US" w:eastAsia="ro-RO"/>
              </w:rPr>
              <w:t>(</w:t>
            </w:r>
            <w:proofErr w:type="spellStart"/>
            <w:r w:rsidRPr="00F33CEF">
              <w:rPr>
                <w:i/>
                <w:sz w:val="18"/>
                <w:szCs w:val="18"/>
                <w:lang w:val="en-US" w:eastAsia="ro-RO"/>
              </w:rPr>
              <w:t>dreptul</w:t>
            </w:r>
            <w:proofErr w:type="spellEnd"/>
            <w:r w:rsidRPr="00F33CEF">
              <w:rPr>
                <w:i/>
                <w:sz w:val="18"/>
                <w:szCs w:val="18"/>
                <w:lang w:val="en-US" w:eastAsia="ro-RO"/>
              </w:rPr>
              <w:t xml:space="preserve"> de </w:t>
            </w:r>
            <w:proofErr w:type="spellStart"/>
            <w:r w:rsidRPr="00F33CEF">
              <w:rPr>
                <w:i/>
                <w:sz w:val="18"/>
                <w:szCs w:val="18"/>
                <w:lang w:val="en-US" w:eastAsia="ro-RO"/>
              </w:rPr>
              <w:t>administrare</w:t>
            </w:r>
            <w:proofErr w:type="spellEnd"/>
            <w:r w:rsidR="00867555" w:rsidRPr="00F33CEF">
              <w:rPr>
                <w:sz w:val="18"/>
                <w:szCs w:val="18"/>
                <w:lang w:val="en-US" w:eastAsia="ro-RO"/>
              </w:rPr>
              <w:t xml:space="preserve"> </w:t>
            </w:r>
            <w:proofErr w:type="spellStart"/>
            <w:r w:rsidR="00867555" w:rsidRPr="00F33CEF">
              <w:rPr>
                <w:sz w:val="18"/>
                <w:szCs w:val="18"/>
                <w:lang w:val="en-US" w:eastAsia="ro-RO"/>
              </w:rPr>
              <w:t>sau</w:t>
            </w:r>
            <w:proofErr w:type="spellEnd"/>
            <w:r w:rsidR="00867555" w:rsidRPr="00F33CEF">
              <w:rPr>
                <w:sz w:val="18"/>
                <w:szCs w:val="18"/>
                <w:lang w:val="en-US" w:eastAsia="ro-RO"/>
              </w:rPr>
              <w:t xml:space="preserve"> </w:t>
            </w:r>
            <w:proofErr w:type="spellStart"/>
            <w:r w:rsidR="00057AB2" w:rsidRPr="00F33CEF">
              <w:rPr>
                <w:i/>
                <w:sz w:val="18"/>
                <w:szCs w:val="18"/>
                <w:lang w:val="en-US" w:eastAsia="ro-RO"/>
              </w:rPr>
              <w:t>concesiune</w:t>
            </w:r>
            <w:proofErr w:type="spellEnd"/>
            <w:r w:rsidRPr="00F33CEF">
              <w:rPr>
                <w:i/>
                <w:sz w:val="18"/>
                <w:szCs w:val="18"/>
                <w:lang w:val="en-US" w:eastAsia="ro-RO"/>
              </w:rPr>
              <w:t>)</w:t>
            </w:r>
            <w:r w:rsidRPr="00F33CEF">
              <w:rPr>
                <w:sz w:val="18"/>
                <w:szCs w:val="18"/>
                <w:lang w:val="en-US" w:eastAsia="ro-RO"/>
              </w:rPr>
              <w:t xml:space="preserve"> </w:t>
            </w:r>
            <w:proofErr w:type="spellStart"/>
            <w:r w:rsidRPr="00F33CEF">
              <w:rPr>
                <w:sz w:val="18"/>
                <w:szCs w:val="18"/>
                <w:lang w:val="en-US" w:eastAsia="ro-RO"/>
              </w:rPr>
              <w:t>Perioada</w:t>
            </w:r>
            <w:proofErr w:type="spellEnd"/>
            <w:r w:rsidRPr="00F33CEF">
              <w:rPr>
                <w:sz w:val="18"/>
                <w:szCs w:val="18"/>
                <w:lang w:val="en-US" w:eastAsia="ro-RO"/>
              </w:rPr>
              <w:t xml:space="preserve"> </w:t>
            </w:r>
            <w:proofErr w:type="spellStart"/>
            <w:r w:rsidRPr="00F33CEF">
              <w:rPr>
                <w:sz w:val="18"/>
                <w:szCs w:val="18"/>
                <w:lang w:val="en-US" w:eastAsia="ro-RO"/>
              </w:rPr>
              <w:t>pentr</w:t>
            </w:r>
            <w:r w:rsidR="00057AB2" w:rsidRPr="00F33CEF">
              <w:rPr>
                <w:sz w:val="18"/>
                <w:szCs w:val="18"/>
                <w:lang w:val="en-US" w:eastAsia="ro-RO"/>
              </w:rPr>
              <w:t>u</w:t>
            </w:r>
            <w:proofErr w:type="spellEnd"/>
            <w:r w:rsidR="00057AB2" w:rsidRPr="00F33CEF">
              <w:rPr>
                <w:sz w:val="18"/>
                <w:szCs w:val="18"/>
                <w:lang w:val="en-US" w:eastAsia="ro-RO"/>
              </w:rPr>
              <w:t xml:space="preserve"> care </w:t>
            </w:r>
            <w:proofErr w:type="spellStart"/>
            <w:proofErr w:type="gramStart"/>
            <w:r w:rsidR="00057AB2" w:rsidRPr="00F33CEF">
              <w:rPr>
                <w:sz w:val="18"/>
                <w:szCs w:val="18"/>
                <w:lang w:val="en-US" w:eastAsia="ro-RO"/>
              </w:rPr>
              <w:t>este</w:t>
            </w:r>
            <w:proofErr w:type="spellEnd"/>
            <w:proofErr w:type="gramEnd"/>
            <w:r w:rsidR="00057AB2" w:rsidRPr="00F33CEF">
              <w:rPr>
                <w:sz w:val="18"/>
                <w:szCs w:val="18"/>
                <w:lang w:val="en-US" w:eastAsia="ro-RO"/>
              </w:rPr>
              <w:t xml:space="preserve"> </w:t>
            </w:r>
            <w:proofErr w:type="spellStart"/>
            <w:r w:rsidR="00057AB2" w:rsidRPr="00F33CEF">
              <w:rPr>
                <w:sz w:val="18"/>
                <w:szCs w:val="18"/>
                <w:lang w:val="en-US" w:eastAsia="ro-RO"/>
              </w:rPr>
              <w:t>conferit</w:t>
            </w:r>
            <w:proofErr w:type="spellEnd"/>
            <w:r w:rsidR="00057AB2" w:rsidRPr="00F33CEF">
              <w:rPr>
                <w:sz w:val="18"/>
                <w:szCs w:val="18"/>
                <w:lang w:val="en-US" w:eastAsia="ro-RO"/>
              </w:rPr>
              <w:t xml:space="preserve"> </w:t>
            </w:r>
            <w:proofErr w:type="spellStart"/>
            <w:r w:rsidR="00057AB2" w:rsidRPr="00F33CEF">
              <w:rPr>
                <w:sz w:val="18"/>
                <w:szCs w:val="18"/>
                <w:lang w:val="en-US" w:eastAsia="ro-RO"/>
              </w:rPr>
              <w:t>dreptul</w:t>
            </w:r>
            <w:proofErr w:type="spellEnd"/>
            <w:r w:rsidR="00057AB2" w:rsidRPr="00F33CEF">
              <w:rPr>
                <w:sz w:val="18"/>
                <w:szCs w:val="18"/>
                <w:lang w:val="en-US" w:eastAsia="ro-RO"/>
              </w:rPr>
              <w:t xml:space="preserve"> </w:t>
            </w:r>
            <w:proofErr w:type="spellStart"/>
            <w:r w:rsidRPr="00F33CEF">
              <w:rPr>
                <w:sz w:val="18"/>
                <w:szCs w:val="18"/>
                <w:lang w:val="en-US" w:eastAsia="ro-RO"/>
              </w:rPr>
              <w:t>este</w:t>
            </w:r>
            <w:proofErr w:type="spellEnd"/>
            <w:r w:rsidRPr="00F33CEF">
              <w:rPr>
                <w:sz w:val="18"/>
                <w:szCs w:val="18"/>
                <w:lang w:val="en-US" w:eastAsia="ro-RO"/>
              </w:rPr>
              <w:t xml:space="preserve"> </w:t>
            </w:r>
            <w:proofErr w:type="spellStart"/>
            <w:r w:rsidRPr="00F33CEF">
              <w:rPr>
                <w:sz w:val="18"/>
                <w:szCs w:val="18"/>
                <w:lang w:val="en-US" w:eastAsia="ro-RO"/>
              </w:rPr>
              <w:t>acoperitoare</w:t>
            </w:r>
            <w:proofErr w:type="spellEnd"/>
            <w:r w:rsidRPr="00F33CEF">
              <w:rPr>
                <w:sz w:val="18"/>
                <w:szCs w:val="18"/>
                <w:lang w:val="en-US" w:eastAsia="ro-RO"/>
              </w:rPr>
              <w:t xml:space="preserve"> </w:t>
            </w:r>
            <w:proofErr w:type="spellStart"/>
            <w:r w:rsidRPr="00F33CEF">
              <w:rPr>
                <w:sz w:val="18"/>
                <w:szCs w:val="18"/>
                <w:lang w:val="en-US" w:eastAsia="ro-RO"/>
              </w:rPr>
              <w:t>pentru</w:t>
            </w:r>
            <w:proofErr w:type="spellEnd"/>
            <w:r w:rsidRPr="00F33CEF">
              <w:rPr>
                <w:sz w:val="18"/>
                <w:szCs w:val="18"/>
                <w:lang w:val="en-US" w:eastAsia="ro-RO"/>
              </w:rPr>
              <w:t xml:space="preserve"> </w:t>
            </w:r>
            <w:proofErr w:type="spellStart"/>
            <w:r w:rsidRPr="00F33CEF">
              <w:rPr>
                <w:sz w:val="18"/>
                <w:szCs w:val="18"/>
                <w:lang w:val="en-US" w:eastAsia="ro-RO"/>
              </w:rPr>
              <w:t>durată</w:t>
            </w:r>
            <w:proofErr w:type="spellEnd"/>
            <w:r w:rsidRPr="00F33CEF">
              <w:rPr>
                <w:sz w:val="18"/>
                <w:szCs w:val="18"/>
                <w:lang w:val="en-US" w:eastAsia="ro-RO"/>
              </w:rPr>
              <w:t xml:space="preserve"> </w:t>
            </w:r>
            <w:proofErr w:type="spellStart"/>
            <w:r w:rsidRPr="00F33CEF">
              <w:rPr>
                <w:sz w:val="18"/>
                <w:szCs w:val="18"/>
                <w:lang w:val="en-US" w:eastAsia="ro-RO"/>
              </w:rPr>
              <w:t>menționată</w:t>
            </w:r>
            <w:proofErr w:type="spellEnd"/>
            <w:r w:rsidRPr="00F33CEF">
              <w:rPr>
                <w:sz w:val="18"/>
                <w:szCs w:val="18"/>
                <w:lang w:val="en-US" w:eastAsia="ro-RO"/>
              </w:rPr>
              <w:t xml:space="preserve"> la </w:t>
            </w:r>
            <w:proofErr w:type="spellStart"/>
            <w:r w:rsidRPr="00F33CEF">
              <w:rPr>
                <w:sz w:val="18"/>
                <w:szCs w:val="18"/>
                <w:lang w:val="en-US" w:eastAsia="ro-RO"/>
              </w:rPr>
              <w:t>articolul</w:t>
            </w:r>
            <w:proofErr w:type="spellEnd"/>
            <w:r w:rsidRPr="00F33CEF">
              <w:rPr>
                <w:sz w:val="18"/>
                <w:szCs w:val="18"/>
                <w:lang w:val="en-US" w:eastAsia="ro-RO"/>
              </w:rPr>
              <w:t xml:space="preserve"> 71 din </w:t>
            </w:r>
            <w:proofErr w:type="spellStart"/>
            <w:r w:rsidRPr="00F33CEF">
              <w:rPr>
                <w:sz w:val="18"/>
                <w:szCs w:val="18"/>
                <w:lang w:val="en-US" w:eastAsia="ro-RO"/>
              </w:rPr>
              <w:t>Regulamentul</w:t>
            </w:r>
            <w:proofErr w:type="spellEnd"/>
            <w:r w:rsidRPr="00F33CEF">
              <w:rPr>
                <w:sz w:val="18"/>
                <w:szCs w:val="18"/>
                <w:lang w:val="en-US" w:eastAsia="ro-RO"/>
              </w:rPr>
              <w:t xml:space="preserve"> </w:t>
            </w:r>
            <w:proofErr w:type="spellStart"/>
            <w:r w:rsidRPr="00F33CEF">
              <w:rPr>
                <w:sz w:val="18"/>
                <w:szCs w:val="18"/>
                <w:lang w:val="en-US" w:eastAsia="ro-RO"/>
              </w:rPr>
              <w:t>nr</w:t>
            </w:r>
            <w:proofErr w:type="spellEnd"/>
            <w:r w:rsidRPr="00F33CEF">
              <w:rPr>
                <w:sz w:val="18"/>
                <w:szCs w:val="18"/>
                <w:lang w:val="en-US" w:eastAsia="ro-RO"/>
              </w:rPr>
              <w:t xml:space="preserve">. 1303/20131, </w:t>
            </w:r>
            <w:proofErr w:type="spellStart"/>
            <w:r w:rsidRPr="00F33CEF">
              <w:rPr>
                <w:sz w:val="18"/>
                <w:szCs w:val="18"/>
                <w:lang w:val="en-US" w:eastAsia="ro-RO"/>
              </w:rPr>
              <w:t>în</w:t>
            </w:r>
            <w:proofErr w:type="spellEnd"/>
            <w:r w:rsidRPr="00F33CEF">
              <w:rPr>
                <w:sz w:val="18"/>
                <w:szCs w:val="18"/>
                <w:lang w:val="en-US" w:eastAsia="ro-RO"/>
              </w:rPr>
              <w:t xml:space="preserve"> </w:t>
            </w:r>
            <w:proofErr w:type="spellStart"/>
            <w:r w:rsidRPr="00F33CEF">
              <w:rPr>
                <w:sz w:val="18"/>
                <w:szCs w:val="18"/>
                <w:lang w:val="en-US" w:eastAsia="ro-RO"/>
              </w:rPr>
              <w:t>vederea</w:t>
            </w:r>
            <w:proofErr w:type="spellEnd"/>
            <w:r w:rsidRPr="00F33CEF">
              <w:rPr>
                <w:sz w:val="18"/>
                <w:szCs w:val="18"/>
                <w:lang w:val="en-US" w:eastAsia="ro-RO"/>
              </w:rPr>
              <w:t xml:space="preserve"> </w:t>
            </w:r>
            <w:proofErr w:type="spellStart"/>
            <w:r w:rsidRPr="00F33CEF">
              <w:rPr>
                <w:sz w:val="18"/>
                <w:szCs w:val="18"/>
                <w:lang w:val="en-US" w:eastAsia="ro-RO"/>
              </w:rPr>
              <w:t>asigurării</w:t>
            </w:r>
            <w:proofErr w:type="spellEnd"/>
            <w:r w:rsidRPr="00F33CEF">
              <w:rPr>
                <w:sz w:val="18"/>
                <w:szCs w:val="18"/>
                <w:lang w:val="en-US" w:eastAsia="ro-RO"/>
              </w:rPr>
              <w:t xml:space="preserve"> </w:t>
            </w:r>
            <w:proofErr w:type="spellStart"/>
            <w:r w:rsidRPr="00F33CEF">
              <w:rPr>
                <w:sz w:val="18"/>
                <w:szCs w:val="18"/>
                <w:lang w:val="en-US" w:eastAsia="ro-RO"/>
              </w:rPr>
              <w:t>caracterului</w:t>
            </w:r>
            <w:proofErr w:type="spellEnd"/>
            <w:r w:rsidRPr="00F33CEF">
              <w:rPr>
                <w:sz w:val="18"/>
                <w:szCs w:val="18"/>
                <w:lang w:val="en-US" w:eastAsia="ro-RO"/>
              </w:rPr>
              <w:t xml:space="preserve"> </w:t>
            </w:r>
            <w:proofErr w:type="spellStart"/>
            <w:r w:rsidRPr="00F33CEF">
              <w:rPr>
                <w:sz w:val="18"/>
                <w:szCs w:val="18"/>
                <w:lang w:val="en-US" w:eastAsia="ro-RO"/>
              </w:rPr>
              <w:t>durabil</w:t>
            </w:r>
            <w:proofErr w:type="spellEnd"/>
            <w:r w:rsidRPr="00F33CEF">
              <w:rPr>
                <w:sz w:val="18"/>
                <w:szCs w:val="18"/>
                <w:lang w:val="en-US" w:eastAsia="ro-RO"/>
              </w:rPr>
              <w:t xml:space="preserve"> al </w:t>
            </w:r>
            <w:proofErr w:type="spellStart"/>
            <w:r w:rsidRPr="00F33CEF">
              <w:rPr>
                <w:sz w:val="18"/>
                <w:szCs w:val="18"/>
                <w:lang w:val="en-US" w:eastAsia="ro-RO"/>
              </w:rPr>
              <w:t>investiției</w:t>
            </w:r>
            <w:proofErr w:type="spellEnd"/>
            <w:r w:rsidRPr="00F33CEF">
              <w:rPr>
                <w:sz w:val="18"/>
                <w:szCs w:val="18"/>
                <w:lang w:val="en-US" w:eastAsia="ro-RO"/>
              </w:rPr>
              <w:t xml:space="preserve">, </w:t>
            </w:r>
            <w:proofErr w:type="spellStart"/>
            <w:r w:rsidRPr="00F33CEF">
              <w:rPr>
                <w:sz w:val="18"/>
                <w:szCs w:val="18"/>
                <w:lang w:val="en-US" w:eastAsia="ro-RO"/>
              </w:rPr>
              <w:t>respectiv</w:t>
            </w:r>
            <w:proofErr w:type="spellEnd"/>
            <w:r w:rsidRPr="00F33CEF">
              <w:rPr>
                <w:sz w:val="18"/>
                <w:szCs w:val="18"/>
                <w:lang w:val="en-US" w:eastAsia="ro-RO"/>
              </w:rPr>
              <w:t xml:space="preserve"> o </w:t>
            </w:r>
            <w:proofErr w:type="spellStart"/>
            <w:r w:rsidRPr="00F33CEF">
              <w:rPr>
                <w:sz w:val="18"/>
                <w:szCs w:val="18"/>
                <w:lang w:val="en-US" w:eastAsia="ro-RO"/>
              </w:rPr>
              <w:t>perioadă</w:t>
            </w:r>
            <w:proofErr w:type="spellEnd"/>
            <w:r w:rsidRPr="00F33CEF">
              <w:rPr>
                <w:sz w:val="18"/>
                <w:szCs w:val="18"/>
                <w:lang w:val="en-US" w:eastAsia="ro-RO"/>
              </w:rPr>
              <w:t xml:space="preserve"> de </w:t>
            </w:r>
            <w:proofErr w:type="spellStart"/>
            <w:r w:rsidRPr="00F33CEF">
              <w:rPr>
                <w:sz w:val="18"/>
                <w:szCs w:val="18"/>
                <w:lang w:val="en-US" w:eastAsia="ro-RO"/>
              </w:rPr>
              <w:t>cinci</w:t>
            </w:r>
            <w:proofErr w:type="spellEnd"/>
            <w:r w:rsidRPr="00F33CEF">
              <w:rPr>
                <w:sz w:val="18"/>
                <w:szCs w:val="18"/>
                <w:lang w:val="en-US" w:eastAsia="ro-RO"/>
              </w:rPr>
              <w:t xml:space="preserve"> </w:t>
            </w:r>
            <w:proofErr w:type="spellStart"/>
            <w:r w:rsidRPr="00F33CEF">
              <w:rPr>
                <w:sz w:val="18"/>
                <w:szCs w:val="18"/>
                <w:lang w:val="en-US" w:eastAsia="ro-RO"/>
              </w:rPr>
              <w:t>ani</w:t>
            </w:r>
            <w:proofErr w:type="spellEnd"/>
            <w:r w:rsidRPr="00F33CEF">
              <w:rPr>
                <w:sz w:val="18"/>
                <w:szCs w:val="18"/>
                <w:lang w:val="en-US" w:eastAsia="ro-RO"/>
              </w:rPr>
              <w:t xml:space="preserve"> de la data </w:t>
            </w:r>
            <w:proofErr w:type="spellStart"/>
            <w:r w:rsidRPr="00F33CEF">
              <w:rPr>
                <w:sz w:val="18"/>
                <w:szCs w:val="18"/>
                <w:lang w:val="en-US" w:eastAsia="ro-RO"/>
              </w:rPr>
              <w:t>efectuării</w:t>
            </w:r>
            <w:proofErr w:type="spellEnd"/>
            <w:r w:rsidRPr="00F33CEF">
              <w:rPr>
                <w:sz w:val="18"/>
                <w:szCs w:val="18"/>
                <w:lang w:val="en-US" w:eastAsia="ro-RO"/>
              </w:rPr>
              <w:t xml:space="preserve"> </w:t>
            </w:r>
            <w:proofErr w:type="spellStart"/>
            <w:r w:rsidRPr="00F33CEF">
              <w:rPr>
                <w:sz w:val="18"/>
                <w:szCs w:val="18"/>
                <w:lang w:val="en-US" w:eastAsia="ro-RO"/>
              </w:rPr>
              <w:t>plății</w:t>
            </w:r>
            <w:proofErr w:type="spellEnd"/>
            <w:r w:rsidRPr="00F33CEF">
              <w:rPr>
                <w:sz w:val="18"/>
                <w:szCs w:val="18"/>
                <w:lang w:val="en-US" w:eastAsia="ro-RO"/>
              </w:rPr>
              <w:t xml:space="preserve"> finale </w:t>
            </w:r>
            <w:proofErr w:type="spellStart"/>
            <w:r w:rsidRPr="00F33CEF">
              <w:rPr>
                <w:sz w:val="18"/>
                <w:szCs w:val="18"/>
                <w:lang w:val="en-US" w:eastAsia="ro-RO"/>
              </w:rPr>
              <w:t>în</w:t>
            </w:r>
            <w:proofErr w:type="spellEnd"/>
            <w:r w:rsidRPr="00F33CEF">
              <w:rPr>
                <w:sz w:val="18"/>
                <w:szCs w:val="18"/>
                <w:lang w:val="en-US" w:eastAsia="ro-RO"/>
              </w:rPr>
              <w:t xml:space="preserve"> </w:t>
            </w:r>
            <w:proofErr w:type="spellStart"/>
            <w:r w:rsidRPr="00F33CEF">
              <w:rPr>
                <w:sz w:val="18"/>
                <w:szCs w:val="18"/>
                <w:lang w:val="en-US" w:eastAsia="ro-RO"/>
              </w:rPr>
              <w:t>cadrul</w:t>
            </w:r>
            <w:proofErr w:type="spellEnd"/>
            <w:r w:rsidRPr="00F33CEF">
              <w:rPr>
                <w:sz w:val="18"/>
                <w:szCs w:val="18"/>
                <w:lang w:val="en-US" w:eastAsia="ro-RO"/>
              </w:rPr>
              <w:t xml:space="preserve"> </w:t>
            </w:r>
            <w:proofErr w:type="spellStart"/>
            <w:r w:rsidRPr="00F33CEF">
              <w:rPr>
                <w:sz w:val="18"/>
                <w:szCs w:val="18"/>
                <w:lang w:val="en-US" w:eastAsia="ro-RO"/>
              </w:rPr>
              <w:t>contractului</w:t>
            </w:r>
            <w:proofErr w:type="spellEnd"/>
            <w:r w:rsidRPr="00F33CEF">
              <w:rPr>
                <w:sz w:val="18"/>
                <w:szCs w:val="18"/>
                <w:lang w:val="en-US" w:eastAsia="ro-RO"/>
              </w:rPr>
              <w:t xml:space="preserve"> de </w:t>
            </w:r>
            <w:proofErr w:type="spellStart"/>
            <w:r w:rsidRPr="00F33CEF">
              <w:rPr>
                <w:sz w:val="18"/>
                <w:szCs w:val="18"/>
                <w:lang w:val="en-US" w:eastAsia="ro-RO"/>
              </w:rPr>
              <w:t>finanţare</w:t>
            </w:r>
            <w:proofErr w:type="spellEnd"/>
            <w:r w:rsidRPr="00F33CEF">
              <w:rPr>
                <w:sz w:val="18"/>
                <w:szCs w:val="18"/>
                <w:lang w:val="en-US" w:eastAsia="ro-RO"/>
              </w:rPr>
              <w:t>?</w:t>
            </w:r>
            <w:r w:rsidR="00CF5EEF" w:rsidRPr="00F33CEF">
              <w:rPr>
                <w:i/>
                <w:sz w:val="18"/>
                <w:szCs w:val="18"/>
                <w:lang w:val="en-US" w:eastAsia="ro-RO"/>
              </w:rPr>
              <w:t>(</w:t>
            </w:r>
            <w:proofErr w:type="spellStart"/>
            <w:r w:rsidR="00CF5EEF" w:rsidRPr="00F33CEF">
              <w:rPr>
                <w:i/>
                <w:sz w:val="18"/>
                <w:szCs w:val="18"/>
                <w:lang w:val="en-US" w:eastAsia="ro-RO"/>
              </w:rPr>
              <w:t>Această</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perioadă</w:t>
            </w:r>
            <w:proofErr w:type="spellEnd"/>
            <w:r w:rsidR="00CF5EEF" w:rsidRPr="00F33CEF">
              <w:rPr>
                <w:i/>
                <w:sz w:val="18"/>
                <w:szCs w:val="18"/>
                <w:lang w:val="en-US" w:eastAsia="ro-RO"/>
              </w:rPr>
              <w:t xml:space="preserve"> se </w:t>
            </w:r>
            <w:proofErr w:type="spellStart"/>
            <w:r w:rsidR="00CF5EEF" w:rsidRPr="00F33CEF">
              <w:rPr>
                <w:i/>
                <w:sz w:val="18"/>
                <w:szCs w:val="18"/>
                <w:lang w:val="en-US" w:eastAsia="ro-RO"/>
              </w:rPr>
              <w:t>va</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calcula</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estimativ</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luându</w:t>
            </w:r>
            <w:proofErr w:type="spellEnd"/>
            <w:r w:rsidR="00CF5EEF" w:rsidRPr="00F33CEF">
              <w:rPr>
                <w:i/>
                <w:sz w:val="18"/>
                <w:szCs w:val="18"/>
                <w:lang w:val="en-US" w:eastAsia="ro-RO"/>
              </w:rPr>
              <w:t xml:space="preserve">-se </w:t>
            </w:r>
            <w:proofErr w:type="spellStart"/>
            <w:r w:rsidR="00CF5EEF" w:rsidRPr="00F33CEF">
              <w:rPr>
                <w:i/>
                <w:sz w:val="18"/>
                <w:szCs w:val="18"/>
                <w:lang w:val="en-US" w:eastAsia="ro-RO"/>
              </w:rPr>
              <w:t>în</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considerare</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perioada</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derulării</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procesului</w:t>
            </w:r>
            <w:proofErr w:type="spellEnd"/>
            <w:r w:rsidR="00CF5EEF" w:rsidRPr="00F33CEF">
              <w:rPr>
                <w:i/>
                <w:sz w:val="18"/>
                <w:szCs w:val="18"/>
                <w:lang w:val="en-US" w:eastAsia="ro-RO"/>
              </w:rPr>
              <w:t xml:space="preserve"> de </w:t>
            </w:r>
            <w:proofErr w:type="spellStart"/>
            <w:r w:rsidR="00CF5EEF" w:rsidRPr="00F33CEF">
              <w:rPr>
                <w:i/>
                <w:sz w:val="18"/>
                <w:szCs w:val="18"/>
                <w:lang w:val="en-US" w:eastAsia="ro-RO"/>
              </w:rPr>
              <w:t>evaluare</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selecție</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și</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contractare</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perioada</w:t>
            </w:r>
            <w:proofErr w:type="spellEnd"/>
            <w:r w:rsidR="00CF5EEF" w:rsidRPr="00F33CEF">
              <w:rPr>
                <w:i/>
                <w:sz w:val="18"/>
                <w:szCs w:val="18"/>
                <w:lang w:val="en-US" w:eastAsia="ro-RO"/>
              </w:rPr>
              <w:t xml:space="preserve"> de </w:t>
            </w:r>
            <w:proofErr w:type="spellStart"/>
            <w:r w:rsidR="00CF5EEF" w:rsidRPr="00F33CEF">
              <w:rPr>
                <w:i/>
                <w:sz w:val="18"/>
                <w:szCs w:val="18"/>
                <w:lang w:val="en-US" w:eastAsia="ro-RO"/>
              </w:rPr>
              <w:t>implementare</w:t>
            </w:r>
            <w:proofErr w:type="spellEnd"/>
            <w:r w:rsidR="00CF5EEF" w:rsidRPr="00F33CEF">
              <w:rPr>
                <w:i/>
                <w:sz w:val="18"/>
                <w:szCs w:val="18"/>
                <w:lang w:val="en-US" w:eastAsia="ro-RO"/>
              </w:rPr>
              <w:t xml:space="preserve"> a </w:t>
            </w:r>
            <w:proofErr w:type="spellStart"/>
            <w:r w:rsidR="00CF5EEF" w:rsidRPr="00F33CEF">
              <w:rPr>
                <w:i/>
                <w:sz w:val="18"/>
                <w:szCs w:val="18"/>
                <w:lang w:val="en-US" w:eastAsia="ro-RO"/>
              </w:rPr>
              <w:t>proiectului</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și</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respectiv</w:t>
            </w:r>
            <w:proofErr w:type="spellEnd"/>
            <w:r w:rsidR="00CF5EEF" w:rsidRPr="00F33CEF">
              <w:rPr>
                <w:i/>
                <w:sz w:val="18"/>
                <w:szCs w:val="18"/>
                <w:lang w:val="en-US" w:eastAsia="ro-RO"/>
              </w:rPr>
              <w:t xml:space="preserve"> de </w:t>
            </w:r>
            <w:proofErr w:type="spellStart"/>
            <w:r w:rsidR="00CF5EEF" w:rsidRPr="00F33CEF">
              <w:rPr>
                <w:i/>
                <w:sz w:val="18"/>
                <w:szCs w:val="18"/>
                <w:lang w:val="en-US" w:eastAsia="ro-RO"/>
              </w:rPr>
              <w:t>efectuare</w:t>
            </w:r>
            <w:proofErr w:type="spellEnd"/>
            <w:r w:rsidR="00CF5EEF" w:rsidRPr="00F33CEF">
              <w:rPr>
                <w:i/>
                <w:sz w:val="18"/>
                <w:szCs w:val="18"/>
                <w:lang w:val="en-US" w:eastAsia="ro-RO"/>
              </w:rPr>
              <w:t xml:space="preserve"> a </w:t>
            </w:r>
            <w:proofErr w:type="spellStart"/>
            <w:r w:rsidR="00CF5EEF" w:rsidRPr="00F33CEF">
              <w:rPr>
                <w:i/>
                <w:sz w:val="18"/>
                <w:szCs w:val="18"/>
                <w:lang w:val="en-US" w:eastAsia="ro-RO"/>
              </w:rPr>
              <w:t>plății</w:t>
            </w:r>
            <w:proofErr w:type="spellEnd"/>
            <w:r w:rsidR="00CF5EEF" w:rsidRPr="00F33CEF">
              <w:rPr>
                <w:i/>
                <w:sz w:val="18"/>
                <w:szCs w:val="18"/>
                <w:lang w:val="en-US" w:eastAsia="ro-RO"/>
              </w:rPr>
              <w:t xml:space="preserve"> finale, la care se </w:t>
            </w:r>
            <w:proofErr w:type="spellStart"/>
            <w:r w:rsidR="00CF5EEF" w:rsidRPr="00F33CEF">
              <w:rPr>
                <w:i/>
                <w:sz w:val="18"/>
                <w:szCs w:val="18"/>
                <w:lang w:val="en-US" w:eastAsia="ro-RO"/>
              </w:rPr>
              <w:t>adaugă</w:t>
            </w:r>
            <w:proofErr w:type="spellEnd"/>
            <w:r w:rsidR="00CF5EEF" w:rsidRPr="00F33CEF">
              <w:rPr>
                <w:i/>
                <w:sz w:val="18"/>
                <w:szCs w:val="18"/>
                <w:lang w:val="en-US" w:eastAsia="ro-RO"/>
              </w:rPr>
              <w:t xml:space="preserve"> </w:t>
            </w:r>
            <w:proofErr w:type="spellStart"/>
            <w:r w:rsidR="00CF5EEF" w:rsidRPr="00F33CEF">
              <w:rPr>
                <w:i/>
                <w:sz w:val="18"/>
                <w:szCs w:val="18"/>
                <w:lang w:val="en-US" w:eastAsia="ro-RO"/>
              </w:rPr>
              <w:t>perioada</w:t>
            </w:r>
            <w:proofErr w:type="spellEnd"/>
            <w:r w:rsidR="00CF5EEF" w:rsidRPr="00F33CEF">
              <w:rPr>
                <w:i/>
                <w:sz w:val="18"/>
                <w:szCs w:val="18"/>
                <w:lang w:val="en-US" w:eastAsia="ro-RO"/>
              </w:rPr>
              <w:t xml:space="preserve"> de 5 </w:t>
            </w:r>
            <w:proofErr w:type="spellStart"/>
            <w:r w:rsidR="00CF5EEF" w:rsidRPr="00F33CEF">
              <w:rPr>
                <w:i/>
                <w:sz w:val="18"/>
                <w:szCs w:val="18"/>
                <w:lang w:val="en-US" w:eastAsia="ro-RO"/>
              </w:rPr>
              <w:t>ani</w:t>
            </w:r>
            <w:proofErr w:type="spellEnd"/>
            <w:r w:rsidR="00CF5EEF" w:rsidRPr="00F33CEF">
              <w:rPr>
                <w:i/>
                <w:sz w:val="18"/>
                <w:szCs w:val="18"/>
                <w:lang w:val="en-US" w:eastAsia="ro-RO"/>
              </w:rPr>
              <w:t xml:space="preserve"> anterior </w:t>
            </w:r>
            <w:proofErr w:type="spellStart"/>
            <w:r w:rsidR="00CF5EEF" w:rsidRPr="00F33CEF">
              <w:rPr>
                <w:i/>
                <w:sz w:val="18"/>
                <w:szCs w:val="18"/>
                <w:lang w:val="en-US" w:eastAsia="ro-RO"/>
              </w:rPr>
              <w:t>menționată</w:t>
            </w:r>
            <w:proofErr w:type="spellEnd"/>
            <w:r w:rsidR="00CF5EEF" w:rsidRPr="00F33CEF">
              <w:rPr>
                <w:i/>
                <w:sz w:val="18"/>
                <w:szCs w:val="18"/>
                <w:lang w:val="en-US" w:eastAsia="ro-RO"/>
              </w:rPr>
              <w:t>)</w:t>
            </w:r>
          </w:p>
          <w:p w14:paraId="433AC014" w14:textId="63B90D22" w:rsidR="00AC5B23" w:rsidRPr="00F33CEF" w:rsidRDefault="00AC5B23" w:rsidP="00057AB2">
            <w:pPr>
              <w:pStyle w:val="Header"/>
              <w:tabs>
                <w:tab w:val="clear" w:pos="4320"/>
                <w:tab w:val="center" w:pos="426"/>
              </w:tabs>
              <w:spacing w:before="0" w:after="200" w:line="276" w:lineRule="auto"/>
              <w:ind w:left="502"/>
              <w:contextualSpacing/>
              <w:jc w:val="both"/>
              <w:rPr>
                <w:color w:val="FF0000"/>
                <w:sz w:val="18"/>
                <w:szCs w:val="18"/>
                <w:lang w:val="en-US" w:eastAsia="ro-RO"/>
              </w:rPr>
            </w:pPr>
          </w:p>
        </w:tc>
        <w:tc>
          <w:tcPr>
            <w:tcW w:w="149" w:type="pct"/>
          </w:tcPr>
          <w:p w14:paraId="3FE7A984" w14:textId="77777777" w:rsidR="002C6E6E" w:rsidRPr="00F33CEF" w:rsidRDefault="002C6E6E" w:rsidP="00A71C84">
            <w:pPr>
              <w:jc w:val="center"/>
              <w:rPr>
                <w:sz w:val="18"/>
                <w:szCs w:val="18"/>
                <w:lang w:val="it-IT"/>
              </w:rPr>
            </w:pPr>
          </w:p>
        </w:tc>
        <w:tc>
          <w:tcPr>
            <w:tcW w:w="147" w:type="pct"/>
          </w:tcPr>
          <w:p w14:paraId="355EF629" w14:textId="77777777" w:rsidR="002C6E6E" w:rsidRPr="00F33CEF" w:rsidRDefault="002C6E6E" w:rsidP="00A71C84">
            <w:pPr>
              <w:rPr>
                <w:sz w:val="18"/>
                <w:szCs w:val="18"/>
                <w:lang w:val="it-IT"/>
              </w:rPr>
            </w:pPr>
          </w:p>
        </w:tc>
        <w:tc>
          <w:tcPr>
            <w:tcW w:w="208" w:type="pct"/>
          </w:tcPr>
          <w:p w14:paraId="17164822" w14:textId="77777777" w:rsidR="002C6E6E" w:rsidRPr="00F33CEF" w:rsidRDefault="002C6E6E" w:rsidP="00A71C84">
            <w:pPr>
              <w:rPr>
                <w:sz w:val="18"/>
                <w:szCs w:val="18"/>
                <w:lang w:val="it-IT"/>
              </w:rPr>
            </w:pPr>
          </w:p>
        </w:tc>
        <w:tc>
          <w:tcPr>
            <w:tcW w:w="309" w:type="pct"/>
          </w:tcPr>
          <w:p w14:paraId="4CD9ED88" w14:textId="77777777" w:rsidR="002C6E6E" w:rsidRPr="00F33CEF" w:rsidRDefault="002C6E6E" w:rsidP="00A71C84">
            <w:pPr>
              <w:rPr>
                <w:sz w:val="18"/>
                <w:szCs w:val="18"/>
                <w:lang w:val="it-IT"/>
              </w:rPr>
            </w:pPr>
          </w:p>
        </w:tc>
        <w:tc>
          <w:tcPr>
            <w:tcW w:w="132" w:type="pct"/>
          </w:tcPr>
          <w:p w14:paraId="5F7A688D" w14:textId="77777777" w:rsidR="002C6E6E" w:rsidRPr="00F33CEF" w:rsidRDefault="002C6E6E" w:rsidP="00A71C84">
            <w:pPr>
              <w:rPr>
                <w:sz w:val="18"/>
                <w:szCs w:val="18"/>
                <w:lang w:val="it-IT"/>
              </w:rPr>
            </w:pPr>
          </w:p>
        </w:tc>
        <w:tc>
          <w:tcPr>
            <w:tcW w:w="147" w:type="pct"/>
          </w:tcPr>
          <w:p w14:paraId="7609C382" w14:textId="77777777" w:rsidR="002C6E6E" w:rsidRPr="00F33CEF" w:rsidRDefault="002C6E6E" w:rsidP="00A71C84">
            <w:pPr>
              <w:rPr>
                <w:sz w:val="18"/>
                <w:szCs w:val="18"/>
                <w:lang w:val="it-IT"/>
              </w:rPr>
            </w:pPr>
          </w:p>
        </w:tc>
        <w:tc>
          <w:tcPr>
            <w:tcW w:w="168" w:type="pct"/>
          </w:tcPr>
          <w:p w14:paraId="6F9E4DB5" w14:textId="77777777" w:rsidR="002C6E6E" w:rsidRPr="00F33CEF" w:rsidRDefault="002C6E6E" w:rsidP="00A71C84">
            <w:pPr>
              <w:rPr>
                <w:sz w:val="18"/>
                <w:szCs w:val="18"/>
                <w:lang w:val="it-IT"/>
              </w:rPr>
            </w:pPr>
          </w:p>
        </w:tc>
        <w:tc>
          <w:tcPr>
            <w:tcW w:w="384" w:type="pct"/>
            <w:gridSpan w:val="2"/>
          </w:tcPr>
          <w:p w14:paraId="2717FFC8" w14:textId="77777777" w:rsidR="002C6E6E" w:rsidRPr="00F33CEF" w:rsidRDefault="002C6E6E" w:rsidP="00A71C84">
            <w:pPr>
              <w:rPr>
                <w:sz w:val="18"/>
                <w:szCs w:val="18"/>
                <w:lang w:val="it-IT"/>
              </w:rPr>
            </w:pPr>
          </w:p>
        </w:tc>
      </w:tr>
      <w:tr w:rsidR="00C247D4" w:rsidRPr="00F33CEF" w14:paraId="033F9520" w14:textId="77777777" w:rsidTr="00C247D4">
        <w:trPr>
          <w:trHeight w:val="2111"/>
          <w:tblHeader/>
        </w:trPr>
        <w:tc>
          <w:tcPr>
            <w:tcW w:w="3356" w:type="pct"/>
          </w:tcPr>
          <w:p w14:paraId="6457153D" w14:textId="4BF7E51D" w:rsidR="003E1DE6" w:rsidRPr="00F33CEF" w:rsidRDefault="0096060B" w:rsidP="00AD2546">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P</w:t>
            </w:r>
            <w:r w:rsidR="004A01F1" w:rsidRPr="00F33CEF">
              <w:rPr>
                <w:rFonts w:ascii="Trebuchet MS" w:hAnsi="Trebuchet MS"/>
                <w:b/>
                <w:sz w:val="18"/>
                <w:szCs w:val="18"/>
              </w:rPr>
              <w:t>roiecte generatoare de venit</w:t>
            </w:r>
          </w:p>
          <w:p w14:paraId="745DA7BE" w14:textId="0D59E67A" w:rsidR="001C1C5F" w:rsidRPr="00F33CEF" w:rsidRDefault="001C1C5F" w:rsidP="00AD2546">
            <w:pPr>
              <w:pStyle w:val="Header"/>
              <w:numPr>
                <w:ilvl w:val="0"/>
                <w:numId w:val="4"/>
              </w:numPr>
              <w:tabs>
                <w:tab w:val="clear" w:pos="4320"/>
                <w:tab w:val="center" w:pos="639"/>
              </w:tabs>
              <w:jc w:val="both"/>
              <w:rPr>
                <w:sz w:val="18"/>
                <w:szCs w:val="18"/>
                <w:lang w:val="fr-FR"/>
              </w:rPr>
            </w:pPr>
            <w:proofErr w:type="spellStart"/>
            <w:r w:rsidRPr="00F33CEF">
              <w:rPr>
                <w:sz w:val="18"/>
                <w:szCs w:val="18"/>
                <w:lang w:val="fr-FR"/>
              </w:rPr>
              <w:t>Beneficiarul</w:t>
            </w:r>
            <w:proofErr w:type="spellEnd"/>
            <w:r w:rsidRPr="00F33CEF">
              <w:rPr>
                <w:sz w:val="18"/>
                <w:szCs w:val="18"/>
                <w:lang w:val="fr-FR"/>
              </w:rPr>
              <w:t xml:space="preserve"> </w:t>
            </w:r>
            <w:r w:rsidR="006E1FF7" w:rsidRPr="00F33CEF">
              <w:rPr>
                <w:sz w:val="18"/>
                <w:szCs w:val="18"/>
                <w:lang w:val="fr-FR"/>
              </w:rPr>
              <w:t xml:space="preserve">a </w:t>
            </w:r>
            <w:proofErr w:type="spellStart"/>
            <w:r w:rsidR="006E1FF7" w:rsidRPr="00F33CEF">
              <w:rPr>
                <w:sz w:val="18"/>
                <w:szCs w:val="18"/>
                <w:lang w:val="fr-FR"/>
              </w:rPr>
              <w:t>declarat</w:t>
            </w:r>
            <w:proofErr w:type="spellEnd"/>
            <w:r w:rsidR="006E1FF7" w:rsidRPr="00F33CEF">
              <w:rPr>
                <w:sz w:val="18"/>
                <w:szCs w:val="18"/>
                <w:lang w:val="fr-FR"/>
              </w:rPr>
              <w:t xml:space="preserve"> </w:t>
            </w:r>
            <w:proofErr w:type="spellStart"/>
            <w:r w:rsidR="006E1FF7" w:rsidRPr="00F33CEF">
              <w:rPr>
                <w:sz w:val="18"/>
                <w:szCs w:val="18"/>
                <w:lang w:val="fr-FR"/>
              </w:rPr>
              <w:t>în</w:t>
            </w:r>
            <w:proofErr w:type="spellEnd"/>
            <w:r w:rsidR="006E1FF7" w:rsidRPr="00F33CEF">
              <w:rPr>
                <w:sz w:val="18"/>
                <w:szCs w:val="18"/>
                <w:lang w:val="fr-FR"/>
              </w:rPr>
              <w:t xml:space="preserve"> </w:t>
            </w:r>
            <w:proofErr w:type="spellStart"/>
            <w:r w:rsidR="006E1FF7" w:rsidRPr="00F33CEF">
              <w:rPr>
                <w:sz w:val="18"/>
                <w:szCs w:val="18"/>
                <w:lang w:val="fr-FR"/>
              </w:rPr>
              <w:t>Declaraţ</w:t>
            </w:r>
            <w:r w:rsidR="00E729B4" w:rsidRPr="00F33CEF">
              <w:rPr>
                <w:sz w:val="18"/>
                <w:szCs w:val="18"/>
                <w:lang w:val="fr-FR"/>
              </w:rPr>
              <w:t>ia</w:t>
            </w:r>
            <w:proofErr w:type="spellEnd"/>
            <w:r w:rsidR="00E729B4" w:rsidRPr="00F33CEF">
              <w:rPr>
                <w:sz w:val="18"/>
                <w:szCs w:val="18"/>
                <w:lang w:val="fr-FR"/>
              </w:rPr>
              <w:t xml:space="preserve"> </w:t>
            </w:r>
            <w:proofErr w:type="gramStart"/>
            <w:r w:rsidR="00E729B4" w:rsidRPr="00F33CEF">
              <w:rPr>
                <w:sz w:val="18"/>
                <w:szCs w:val="18"/>
                <w:lang w:val="fr-FR"/>
              </w:rPr>
              <w:t xml:space="preserve">de </w:t>
            </w:r>
            <w:proofErr w:type="spellStart"/>
            <w:r w:rsidR="00E729B4" w:rsidRPr="00F33CEF">
              <w:rPr>
                <w:sz w:val="18"/>
                <w:szCs w:val="18"/>
                <w:lang w:val="fr-FR"/>
              </w:rPr>
              <w:t>eligibilitate</w:t>
            </w:r>
            <w:proofErr w:type="spellEnd"/>
            <w:proofErr w:type="gramEnd"/>
            <w:r w:rsidR="00E729B4" w:rsidRPr="00F33CEF">
              <w:rPr>
                <w:sz w:val="18"/>
                <w:szCs w:val="18"/>
                <w:lang w:val="fr-FR"/>
              </w:rPr>
              <w:t xml:space="preserve"> </w:t>
            </w:r>
            <w:proofErr w:type="spellStart"/>
            <w:r w:rsidR="00E729B4" w:rsidRPr="00F33CEF">
              <w:rPr>
                <w:sz w:val="18"/>
                <w:szCs w:val="18"/>
                <w:lang w:val="fr-FR"/>
              </w:rPr>
              <w:t>că</w:t>
            </w:r>
            <w:proofErr w:type="spellEnd"/>
            <w:r w:rsidR="00E729B4" w:rsidRPr="00F33CEF">
              <w:rPr>
                <w:sz w:val="18"/>
                <w:szCs w:val="18"/>
                <w:lang w:val="fr-FR"/>
              </w:rPr>
              <w:t xml:space="preserve"> </w:t>
            </w:r>
            <w:proofErr w:type="spellStart"/>
            <w:r w:rsidR="00E729B4" w:rsidRPr="00F33CEF">
              <w:rPr>
                <w:sz w:val="18"/>
                <w:szCs w:val="18"/>
                <w:lang w:val="fr-FR"/>
              </w:rPr>
              <w:t>proiectul</w:t>
            </w:r>
            <w:proofErr w:type="spellEnd"/>
            <w:r w:rsidR="00E729B4" w:rsidRPr="00F33CEF">
              <w:rPr>
                <w:sz w:val="18"/>
                <w:szCs w:val="18"/>
                <w:lang w:val="fr-FR"/>
              </w:rPr>
              <w:t xml:space="preserve"> n</w:t>
            </w:r>
            <w:r w:rsidRPr="00F33CEF">
              <w:rPr>
                <w:sz w:val="18"/>
                <w:szCs w:val="18"/>
                <w:lang w:val="fr-FR"/>
              </w:rPr>
              <w:t xml:space="preserve">u este </w:t>
            </w:r>
            <w:proofErr w:type="spellStart"/>
            <w:r w:rsidRPr="00F33CEF">
              <w:rPr>
                <w:sz w:val="18"/>
                <w:szCs w:val="18"/>
                <w:lang w:val="fr-FR"/>
              </w:rPr>
              <w:t>generator</w:t>
            </w:r>
            <w:proofErr w:type="spellEnd"/>
            <w:r w:rsidRPr="00F33CEF">
              <w:rPr>
                <w:sz w:val="18"/>
                <w:szCs w:val="18"/>
                <w:lang w:val="fr-FR"/>
              </w:rPr>
              <w:t xml:space="preserve"> de </w:t>
            </w:r>
            <w:proofErr w:type="spellStart"/>
            <w:r w:rsidRPr="00F33CEF">
              <w:rPr>
                <w:sz w:val="18"/>
                <w:szCs w:val="18"/>
                <w:lang w:val="fr-FR"/>
              </w:rPr>
              <w:t>venituri</w:t>
            </w:r>
            <w:proofErr w:type="spellEnd"/>
            <w:r w:rsidRPr="00F33CEF">
              <w:rPr>
                <w:sz w:val="18"/>
                <w:szCs w:val="18"/>
                <w:lang w:val="fr-FR"/>
              </w:rPr>
              <w:t xml:space="preserve"> </w:t>
            </w:r>
            <w:proofErr w:type="spellStart"/>
            <w:r w:rsidRPr="00F33CEF">
              <w:rPr>
                <w:sz w:val="18"/>
                <w:szCs w:val="18"/>
                <w:lang w:val="fr-FR"/>
              </w:rPr>
              <w:t>nete</w:t>
            </w:r>
            <w:proofErr w:type="spellEnd"/>
            <w:r w:rsidRPr="00F33CEF">
              <w:rPr>
                <w:sz w:val="18"/>
                <w:szCs w:val="18"/>
                <w:lang w:val="fr-FR"/>
              </w:rPr>
              <w:t> ?</w:t>
            </w:r>
          </w:p>
          <w:p w14:paraId="3E4942CD" w14:textId="1B948BB7" w:rsidR="001C1C5F" w:rsidRPr="00F33CEF" w:rsidRDefault="001C1C5F" w:rsidP="001C1C5F">
            <w:pPr>
              <w:pStyle w:val="Header"/>
              <w:tabs>
                <w:tab w:val="clear" w:pos="4320"/>
                <w:tab w:val="center" w:pos="639"/>
              </w:tabs>
              <w:ind w:left="142"/>
              <w:jc w:val="both"/>
              <w:rPr>
                <w:b/>
                <w:sz w:val="18"/>
                <w:szCs w:val="18"/>
                <w:lang w:val="fr-FR"/>
              </w:rPr>
            </w:pPr>
            <w:r w:rsidRPr="00F33CEF">
              <w:rPr>
                <w:b/>
                <w:sz w:val="18"/>
                <w:szCs w:val="18"/>
                <w:lang w:val="fr-FR"/>
              </w:rPr>
              <w:t>SAU</w:t>
            </w:r>
          </w:p>
          <w:p w14:paraId="2A75FBE5" w14:textId="68117E02" w:rsidR="00DF4194" w:rsidRPr="00F33CEF" w:rsidRDefault="001C1C5F" w:rsidP="00AD2546">
            <w:pPr>
              <w:pStyle w:val="Header"/>
              <w:numPr>
                <w:ilvl w:val="0"/>
                <w:numId w:val="4"/>
              </w:numPr>
              <w:tabs>
                <w:tab w:val="clear" w:pos="4320"/>
                <w:tab w:val="center" w:pos="639"/>
              </w:tabs>
              <w:jc w:val="both"/>
              <w:rPr>
                <w:b/>
                <w:sz w:val="18"/>
                <w:szCs w:val="18"/>
                <w:lang w:val="fr-FR"/>
              </w:rPr>
            </w:pPr>
            <w:r w:rsidRPr="00F33CEF">
              <w:rPr>
                <w:sz w:val="18"/>
                <w:szCs w:val="18"/>
              </w:rPr>
              <w:t xml:space="preserve">Beneficiarul a completat </w:t>
            </w:r>
            <w:r w:rsidR="0055657A" w:rsidRPr="00F33CEF">
              <w:rPr>
                <w:sz w:val="18"/>
                <w:szCs w:val="18"/>
              </w:rPr>
              <w:t xml:space="preserve">şi anexat </w:t>
            </w:r>
            <w:r w:rsidR="00C85C49" w:rsidRPr="00F33CEF">
              <w:rPr>
                <w:sz w:val="18"/>
                <w:szCs w:val="18"/>
              </w:rPr>
              <w:t xml:space="preserve">Modelul D - </w:t>
            </w:r>
            <w:r w:rsidR="00C85C49" w:rsidRPr="00F33CEF">
              <w:rPr>
                <w:i/>
                <w:sz w:val="18"/>
                <w:szCs w:val="18"/>
              </w:rPr>
              <w:t>Metodă</w:t>
            </w:r>
            <w:r w:rsidR="0069635C" w:rsidRPr="00F33CEF">
              <w:rPr>
                <w:i/>
                <w:sz w:val="18"/>
                <w:szCs w:val="18"/>
              </w:rPr>
              <w:t xml:space="preserve"> de calcul</w:t>
            </w:r>
            <w:r w:rsidR="00770D0A" w:rsidRPr="00F33CEF">
              <w:rPr>
                <w:i/>
                <w:sz w:val="18"/>
                <w:szCs w:val="18"/>
              </w:rPr>
              <w:t xml:space="preserve"> pentru proiectele generatoare de venit</w:t>
            </w:r>
            <w:r w:rsidR="00DF4194" w:rsidRPr="00F33CEF">
              <w:rPr>
                <w:sz w:val="18"/>
                <w:szCs w:val="18"/>
              </w:rPr>
              <w:t>?</w:t>
            </w:r>
          </w:p>
          <w:p w14:paraId="4BA04069" w14:textId="0D8B2E5E" w:rsidR="007742C7" w:rsidRPr="00F33CEF" w:rsidRDefault="007742C7" w:rsidP="00AD2546">
            <w:pPr>
              <w:pStyle w:val="Header"/>
              <w:numPr>
                <w:ilvl w:val="0"/>
                <w:numId w:val="4"/>
              </w:numPr>
              <w:tabs>
                <w:tab w:val="clear" w:pos="4320"/>
                <w:tab w:val="center" w:pos="639"/>
              </w:tabs>
              <w:jc w:val="both"/>
              <w:rPr>
                <w:sz w:val="18"/>
                <w:szCs w:val="18"/>
                <w:lang w:val="fr-FR"/>
              </w:rPr>
            </w:pPr>
            <w:proofErr w:type="spellStart"/>
            <w:r w:rsidRPr="00F33CEF">
              <w:rPr>
                <w:sz w:val="18"/>
                <w:szCs w:val="18"/>
                <w:lang w:val="fr-FR"/>
              </w:rPr>
              <w:t>Valoarea</w:t>
            </w:r>
            <w:proofErr w:type="spellEnd"/>
            <w:r w:rsidRPr="00F33CEF">
              <w:rPr>
                <w:sz w:val="18"/>
                <w:szCs w:val="18"/>
                <w:lang w:val="fr-FR"/>
              </w:rPr>
              <w:t xml:space="preserve"> </w:t>
            </w:r>
            <w:proofErr w:type="spellStart"/>
            <w:r w:rsidRPr="00F33CEF">
              <w:rPr>
                <w:sz w:val="18"/>
                <w:szCs w:val="18"/>
                <w:lang w:val="fr-FR"/>
              </w:rPr>
              <w:t>finanțării</w:t>
            </w:r>
            <w:proofErr w:type="spellEnd"/>
            <w:r w:rsidRPr="00F33CEF">
              <w:rPr>
                <w:sz w:val="18"/>
                <w:szCs w:val="18"/>
                <w:lang w:val="fr-FR"/>
              </w:rPr>
              <w:t xml:space="preserve"> </w:t>
            </w:r>
            <w:proofErr w:type="spellStart"/>
            <w:r w:rsidRPr="00F33CEF">
              <w:rPr>
                <w:sz w:val="18"/>
                <w:szCs w:val="18"/>
                <w:lang w:val="fr-FR"/>
              </w:rPr>
              <w:t>nerambursabile</w:t>
            </w:r>
            <w:proofErr w:type="spellEnd"/>
            <w:r w:rsidRPr="00F33CEF">
              <w:rPr>
                <w:sz w:val="18"/>
                <w:szCs w:val="18"/>
                <w:lang w:val="fr-FR"/>
              </w:rPr>
              <w:t xml:space="preserve"> </w:t>
            </w:r>
            <w:proofErr w:type="spellStart"/>
            <w:r w:rsidRPr="00F33CEF">
              <w:rPr>
                <w:sz w:val="18"/>
                <w:szCs w:val="18"/>
                <w:lang w:val="fr-FR"/>
              </w:rPr>
              <w:t>din</w:t>
            </w:r>
            <w:proofErr w:type="spellEnd"/>
            <w:r w:rsidRPr="00F33CEF">
              <w:rPr>
                <w:sz w:val="18"/>
                <w:szCs w:val="18"/>
                <w:lang w:val="fr-FR"/>
              </w:rPr>
              <w:t xml:space="preserve"> </w:t>
            </w:r>
            <w:proofErr w:type="spellStart"/>
            <w:r w:rsidRPr="00F33CEF">
              <w:rPr>
                <w:sz w:val="18"/>
                <w:szCs w:val="18"/>
                <w:lang w:val="fr-FR"/>
              </w:rPr>
              <w:t>Modelul</w:t>
            </w:r>
            <w:proofErr w:type="spellEnd"/>
            <w:r w:rsidRPr="00F33CEF">
              <w:rPr>
                <w:sz w:val="18"/>
                <w:szCs w:val="18"/>
                <w:lang w:val="fr-FR"/>
              </w:rPr>
              <w:t xml:space="preserve"> D - </w:t>
            </w:r>
            <w:proofErr w:type="spellStart"/>
            <w:r w:rsidR="00C85C49" w:rsidRPr="00F33CEF">
              <w:rPr>
                <w:i/>
                <w:sz w:val="18"/>
                <w:szCs w:val="18"/>
                <w:lang w:val="fr-FR"/>
              </w:rPr>
              <w:t>Metodă</w:t>
            </w:r>
            <w:proofErr w:type="spellEnd"/>
            <w:r w:rsidRPr="00F33CEF">
              <w:rPr>
                <w:i/>
                <w:sz w:val="18"/>
                <w:szCs w:val="18"/>
                <w:lang w:val="fr-FR"/>
              </w:rPr>
              <w:t xml:space="preserve"> de calcul </w:t>
            </w:r>
            <w:proofErr w:type="spellStart"/>
            <w:r w:rsidRPr="00F33CEF">
              <w:rPr>
                <w:i/>
                <w:sz w:val="18"/>
                <w:szCs w:val="18"/>
                <w:lang w:val="fr-FR"/>
              </w:rPr>
              <w:t>pentru</w:t>
            </w:r>
            <w:proofErr w:type="spellEnd"/>
            <w:r w:rsidRPr="00F33CEF">
              <w:rPr>
                <w:i/>
                <w:sz w:val="18"/>
                <w:szCs w:val="18"/>
                <w:lang w:val="fr-FR"/>
              </w:rPr>
              <w:t xml:space="preserve"> </w:t>
            </w:r>
            <w:proofErr w:type="spellStart"/>
            <w:r w:rsidRPr="00F33CEF">
              <w:rPr>
                <w:i/>
                <w:sz w:val="18"/>
                <w:szCs w:val="18"/>
                <w:lang w:val="fr-FR"/>
              </w:rPr>
              <w:t>proiectele</w:t>
            </w:r>
            <w:proofErr w:type="spellEnd"/>
            <w:r w:rsidRPr="00F33CEF">
              <w:rPr>
                <w:i/>
                <w:sz w:val="18"/>
                <w:szCs w:val="18"/>
                <w:lang w:val="fr-FR"/>
              </w:rPr>
              <w:t xml:space="preserve"> </w:t>
            </w:r>
            <w:proofErr w:type="spellStart"/>
            <w:r w:rsidRPr="00F33CEF">
              <w:rPr>
                <w:i/>
                <w:sz w:val="18"/>
                <w:szCs w:val="18"/>
                <w:lang w:val="fr-FR"/>
              </w:rPr>
              <w:t>generatoare</w:t>
            </w:r>
            <w:proofErr w:type="spellEnd"/>
            <w:r w:rsidRPr="00F33CEF">
              <w:rPr>
                <w:i/>
                <w:sz w:val="18"/>
                <w:szCs w:val="18"/>
                <w:lang w:val="fr-FR"/>
              </w:rPr>
              <w:t xml:space="preserve"> de </w:t>
            </w:r>
            <w:proofErr w:type="spellStart"/>
            <w:r w:rsidRPr="00F33CEF">
              <w:rPr>
                <w:i/>
                <w:sz w:val="18"/>
                <w:szCs w:val="18"/>
                <w:lang w:val="fr-FR"/>
              </w:rPr>
              <w:t>venit</w:t>
            </w:r>
            <w:proofErr w:type="spellEnd"/>
            <w:r w:rsidRPr="00F33CEF">
              <w:rPr>
                <w:sz w:val="18"/>
                <w:szCs w:val="18"/>
                <w:lang w:val="fr-FR"/>
              </w:rPr>
              <w:t xml:space="preserve"> </w:t>
            </w:r>
            <w:proofErr w:type="spellStart"/>
            <w:r w:rsidRPr="00F33CEF">
              <w:rPr>
                <w:sz w:val="18"/>
                <w:szCs w:val="18"/>
                <w:lang w:val="fr-FR"/>
              </w:rPr>
              <w:t>coincide</w:t>
            </w:r>
            <w:proofErr w:type="spellEnd"/>
            <w:r w:rsidRPr="00F33CEF">
              <w:rPr>
                <w:sz w:val="18"/>
                <w:szCs w:val="18"/>
                <w:lang w:val="fr-FR"/>
              </w:rPr>
              <w:t xml:space="preserve"> </w:t>
            </w:r>
            <w:proofErr w:type="spellStart"/>
            <w:r w:rsidRPr="00F33CEF">
              <w:rPr>
                <w:sz w:val="18"/>
                <w:szCs w:val="18"/>
                <w:lang w:val="fr-FR"/>
              </w:rPr>
              <w:t>cu</w:t>
            </w:r>
            <w:proofErr w:type="spellEnd"/>
            <w:r w:rsidRPr="00F33CEF">
              <w:rPr>
                <w:sz w:val="18"/>
                <w:szCs w:val="18"/>
                <w:lang w:val="fr-FR"/>
              </w:rPr>
              <w:t xml:space="preserve"> </w:t>
            </w:r>
            <w:proofErr w:type="spellStart"/>
            <w:r w:rsidRPr="00F33CEF">
              <w:rPr>
                <w:sz w:val="18"/>
                <w:szCs w:val="18"/>
                <w:lang w:val="fr-FR"/>
              </w:rPr>
              <w:t>valoarea</w:t>
            </w:r>
            <w:proofErr w:type="spellEnd"/>
            <w:r w:rsidRPr="00F33CEF">
              <w:rPr>
                <w:sz w:val="18"/>
                <w:szCs w:val="18"/>
                <w:lang w:val="fr-FR"/>
              </w:rPr>
              <w:t xml:space="preserve"> </w:t>
            </w:r>
            <w:proofErr w:type="spellStart"/>
            <w:r w:rsidRPr="00F33CEF">
              <w:rPr>
                <w:sz w:val="18"/>
                <w:szCs w:val="18"/>
                <w:lang w:val="fr-FR"/>
              </w:rPr>
              <w:t>din</w:t>
            </w:r>
            <w:proofErr w:type="spellEnd"/>
            <w:r w:rsidRPr="00F33CEF">
              <w:rPr>
                <w:sz w:val="18"/>
                <w:szCs w:val="18"/>
                <w:lang w:val="fr-FR"/>
              </w:rPr>
              <w:t xml:space="preserve"> </w:t>
            </w:r>
            <w:proofErr w:type="spellStart"/>
            <w:r w:rsidRPr="00F33CEF">
              <w:rPr>
                <w:sz w:val="18"/>
                <w:szCs w:val="18"/>
                <w:lang w:val="fr-FR"/>
              </w:rPr>
              <w:t>bugetul</w:t>
            </w:r>
            <w:proofErr w:type="spellEnd"/>
            <w:r w:rsidRPr="00F33CEF">
              <w:rPr>
                <w:sz w:val="18"/>
                <w:szCs w:val="18"/>
                <w:lang w:val="fr-FR"/>
              </w:rPr>
              <w:t xml:space="preserve"> </w:t>
            </w:r>
            <w:proofErr w:type="spellStart"/>
            <w:r w:rsidRPr="00F33CEF">
              <w:rPr>
                <w:sz w:val="18"/>
                <w:szCs w:val="18"/>
                <w:lang w:val="fr-FR"/>
              </w:rPr>
              <w:t>proiectului</w:t>
            </w:r>
            <w:proofErr w:type="spellEnd"/>
            <w:r w:rsidRPr="00F33CEF">
              <w:rPr>
                <w:sz w:val="18"/>
                <w:szCs w:val="18"/>
                <w:lang w:val="fr-FR"/>
              </w:rPr>
              <w:t> ?</w:t>
            </w:r>
          </w:p>
        </w:tc>
        <w:tc>
          <w:tcPr>
            <w:tcW w:w="149" w:type="pct"/>
          </w:tcPr>
          <w:p w14:paraId="5DD3D588" w14:textId="77777777" w:rsidR="00C37E17" w:rsidRPr="00F33CEF" w:rsidRDefault="00C37E17" w:rsidP="00A71C84">
            <w:pPr>
              <w:jc w:val="center"/>
              <w:rPr>
                <w:sz w:val="18"/>
                <w:szCs w:val="18"/>
                <w:lang w:val="it-IT"/>
              </w:rPr>
            </w:pPr>
          </w:p>
        </w:tc>
        <w:tc>
          <w:tcPr>
            <w:tcW w:w="147" w:type="pct"/>
          </w:tcPr>
          <w:p w14:paraId="22B3B6FF" w14:textId="77777777" w:rsidR="00C37E17" w:rsidRPr="00F33CEF" w:rsidRDefault="00C37E17" w:rsidP="00A71C84">
            <w:pPr>
              <w:rPr>
                <w:sz w:val="18"/>
                <w:szCs w:val="18"/>
                <w:lang w:val="it-IT"/>
              </w:rPr>
            </w:pPr>
          </w:p>
        </w:tc>
        <w:tc>
          <w:tcPr>
            <w:tcW w:w="208" w:type="pct"/>
          </w:tcPr>
          <w:p w14:paraId="63802063" w14:textId="77777777" w:rsidR="00C37E17" w:rsidRPr="00F33CEF" w:rsidRDefault="00C37E17" w:rsidP="00A71C84">
            <w:pPr>
              <w:rPr>
                <w:sz w:val="18"/>
                <w:szCs w:val="18"/>
                <w:lang w:val="it-IT"/>
              </w:rPr>
            </w:pPr>
          </w:p>
        </w:tc>
        <w:tc>
          <w:tcPr>
            <w:tcW w:w="309" w:type="pct"/>
          </w:tcPr>
          <w:p w14:paraId="4567684E" w14:textId="77777777" w:rsidR="00C37E17" w:rsidRPr="00F33CEF" w:rsidRDefault="00C37E17" w:rsidP="00A71C84">
            <w:pPr>
              <w:rPr>
                <w:sz w:val="18"/>
                <w:szCs w:val="18"/>
                <w:lang w:val="it-IT"/>
              </w:rPr>
            </w:pPr>
          </w:p>
        </w:tc>
        <w:tc>
          <w:tcPr>
            <w:tcW w:w="132" w:type="pct"/>
          </w:tcPr>
          <w:p w14:paraId="2B195938" w14:textId="77777777" w:rsidR="00C37E17" w:rsidRPr="00F33CEF" w:rsidRDefault="00C37E17" w:rsidP="00A71C84">
            <w:pPr>
              <w:rPr>
                <w:sz w:val="18"/>
                <w:szCs w:val="18"/>
                <w:lang w:val="it-IT"/>
              </w:rPr>
            </w:pPr>
          </w:p>
        </w:tc>
        <w:tc>
          <w:tcPr>
            <w:tcW w:w="147" w:type="pct"/>
          </w:tcPr>
          <w:p w14:paraId="06808DDE" w14:textId="77777777" w:rsidR="00C37E17" w:rsidRPr="00F33CEF" w:rsidRDefault="00C37E17" w:rsidP="00A71C84">
            <w:pPr>
              <w:rPr>
                <w:sz w:val="18"/>
                <w:szCs w:val="18"/>
                <w:lang w:val="it-IT"/>
              </w:rPr>
            </w:pPr>
          </w:p>
        </w:tc>
        <w:tc>
          <w:tcPr>
            <w:tcW w:w="168" w:type="pct"/>
          </w:tcPr>
          <w:p w14:paraId="0CCF2CEF" w14:textId="77777777" w:rsidR="00C37E17" w:rsidRPr="00F33CEF" w:rsidRDefault="00C37E17" w:rsidP="00A71C84">
            <w:pPr>
              <w:rPr>
                <w:sz w:val="18"/>
                <w:szCs w:val="18"/>
                <w:lang w:val="it-IT"/>
              </w:rPr>
            </w:pPr>
          </w:p>
        </w:tc>
        <w:tc>
          <w:tcPr>
            <w:tcW w:w="384" w:type="pct"/>
            <w:gridSpan w:val="2"/>
          </w:tcPr>
          <w:p w14:paraId="02FB718B" w14:textId="77777777" w:rsidR="00C37E17" w:rsidRPr="00F33CEF" w:rsidRDefault="00C37E17" w:rsidP="00A71C84">
            <w:pPr>
              <w:rPr>
                <w:sz w:val="18"/>
                <w:szCs w:val="18"/>
                <w:lang w:val="it-IT"/>
              </w:rPr>
            </w:pPr>
          </w:p>
        </w:tc>
      </w:tr>
      <w:tr w:rsidR="00C247D4" w:rsidRPr="00F33CEF" w14:paraId="5D9E7EE0" w14:textId="77777777" w:rsidTr="00C247D4">
        <w:trPr>
          <w:trHeight w:val="20"/>
          <w:tblHeader/>
        </w:trPr>
        <w:tc>
          <w:tcPr>
            <w:tcW w:w="3356" w:type="pct"/>
          </w:tcPr>
          <w:p w14:paraId="782BC71D" w14:textId="39CD633C" w:rsidR="003E1DE6" w:rsidRPr="00F33CEF" w:rsidRDefault="003E1DE6" w:rsidP="00AD2546">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 xml:space="preserve">Documentaţia tehnico-economică </w:t>
            </w:r>
          </w:p>
          <w:p w14:paraId="40916ECB" w14:textId="16D7F1E5" w:rsidR="00965465" w:rsidRPr="00F33CEF" w:rsidRDefault="00CD69B4" w:rsidP="00AD2546">
            <w:pPr>
              <w:pStyle w:val="Header"/>
              <w:numPr>
                <w:ilvl w:val="0"/>
                <w:numId w:val="4"/>
              </w:numPr>
              <w:tabs>
                <w:tab w:val="clear" w:pos="4320"/>
                <w:tab w:val="center" w:pos="426"/>
              </w:tabs>
              <w:jc w:val="both"/>
              <w:rPr>
                <w:sz w:val="18"/>
                <w:szCs w:val="18"/>
              </w:rPr>
            </w:pPr>
            <w:r w:rsidRPr="00F33CEF">
              <w:rPr>
                <w:sz w:val="18"/>
                <w:szCs w:val="18"/>
              </w:rPr>
              <w:t xml:space="preserve"> </w:t>
            </w:r>
            <w:r w:rsidR="00F82F85" w:rsidRPr="00F33CEF">
              <w:rPr>
                <w:sz w:val="18"/>
                <w:szCs w:val="18"/>
              </w:rPr>
              <w:t xml:space="preserve">Este </w:t>
            </w:r>
            <w:r w:rsidR="00584221" w:rsidRPr="00F33CEF">
              <w:rPr>
                <w:sz w:val="18"/>
                <w:szCs w:val="18"/>
              </w:rPr>
              <w:t xml:space="preserve">anexată </w:t>
            </w:r>
            <w:r w:rsidR="00F82F85" w:rsidRPr="00F33CEF">
              <w:rPr>
                <w:sz w:val="18"/>
                <w:szCs w:val="18"/>
              </w:rPr>
              <w:t>Documentaţia tehnico-economică</w:t>
            </w:r>
            <w:r w:rsidR="00965465" w:rsidRPr="00F33CEF">
              <w:rPr>
                <w:sz w:val="18"/>
                <w:szCs w:val="18"/>
              </w:rPr>
              <w:t xml:space="preserve"> pe tipuri de proiecte de investiții</w:t>
            </w:r>
            <w:r w:rsidR="001518A8" w:rsidRPr="00F33CEF">
              <w:rPr>
                <w:sz w:val="18"/>
                <w:szCs w:val="18"/>
              </w:rPr>
              <w:t xml:space="preserve">, </w:t>
            </w:r>
            <w:r w:rsidR="00F341DB" w:rsidRPr="00F33CEF">
              <w:rPr>
                <w:sz w:val="18"/>
                <w:szCs w:val="18"/>
              </w:rPr>
              <w:t>conform sub-secțiunii 5.4.1, punctul 15 din ghidul specific (</w:t>
            </w:r>
            <w:r w:rsidR="00965465" w:rsidRPr="00F33CEF">
              <w:rPr>
                <w:sz w:val="18"/>
                <w:szCs w:val="18"/>
              </w:rPr>
              <w:t xml:space="preserve">situaţiile </w:t>
            </w:r>
            <w:r w:rsidR="00F341DB" w:rsidRPr="00F33CEF">
              <w:rPr>
                <w:sz w:val="18"/>
                <w:szCs w:val="18"/>
              </w:rPr>
              <w:t>1,2 și 3)</w:t>
            </w:r>
            <w:r w:rsidR="00F82F85" w:rsidRPr="00F33CEF">
              <w:rPr>
                <w:sz w:val="18"/>
                <w:szCs w:val="18"/>
              </w:rPr>
              <w:t>?</w:t>
            </w:r>
          </w:p>
          <w:p w14:paraId="72550AFF" w14:textId="70A254E3" w:rsidR="001518A8" w:rsidRPr="00F33CEF" w:rsidRDefault="002C2ACD" w:rsidP="00AD2546">
            <w:pPr>
              <w:pStyle w:val="Header"/>
              <w:numPr>
                <w:ilvl w:val="0"/>
                <w:numId w:val="4"/>
              </w:numPr>
              <w:tabs>
                <w:tab w:val="clear" w:pos="4320"/>
                <w:tab w:val="center" w:pos="426"/>
              </w:tabs>
              <w:jc w:val="both"/>
              <w:rPr>
                <w:sz w:val="18"/>
                <w:szCs w:val="18"/>
              </w:rPr>
            </w:pPr>
            <w:r w:rsidRPr="00F33CEF">
              <w:rPr>
                <w:i/>
                <w:sz w:val="18"/>
                <w:szCs w:val="18"/>
              </w:rPr>
              <w:t xml:space="preserve"> </w:t>
            </w:r>
            <w:r w:rsidR="001518A8" w:rsidRPr="00F33CEF">
              <w:rPr>
                <w:i/>
                <w:sz w:val="18"/>
                <w:szCs w:val="18"/>
              </w:rPr>
              <w:t>(</w:t>
            </w:r>
            <w:r w:rsidR="00FA3EB2" w:rsidRPr="00F33CEF">
              <w:rPr>
                <w:i/>
                <w:sz w:val="18"/>
                <w:szCs w:val="18"/>
              </w:rPr>
              <w:t>î</w:t>
            </w:r>
            <w:r w:rsidR="001518A8" w:rsidRPr="00F33CEF">
              <w:rPr>
                <w:i/>
                <w:sz w:val="18"/>
                <w:szCs w:val="18"/>
              </w:rPr>
              <w:t xml:space="preserve">n cazul lucrărilor de intervenții la construcții existente) </w:t>
            </w:r>
            <w:r w:rsidR="001518A8" w:rsidRPr="00F33CEF">
              <w:rPr>
                <w:sz w:val="18"/>
                <w:szCs w:val="18"/>
              </w:rPr>
              <w:t>Este anexată expertiza tehnică?</w:t>
            </w:r>
          </w:p>
          <w:p w14:paraId="6EBA79EB" w14:textId="65FEE451" w:rsidR="00FD2083" w:rsidRPr="00F33CEF" w:rsidRDefault="00FD2083" w:rsidP="00AD2546">
            <w:pPr>
              <w:pStyle w:val="Header"/>
              <w:numPr>
                <w:ilvl w:val="0"/>
                <w:numId w:val="4"/>
              </w:numPr>
              <w:tabs>
                <w:tab w:val="clear" w:pos="4320"/>
                <w:tab w:val="center" w:pos="426"/>
              </w:tabs>
              <w:jc w:val="both"/>
              <w:rPr>
                <w:sz w:val="18"/>
                <w:szCs w:val="18"/>
              </w:rPr>
            </w:pPr>
            <w:r w:rsidRPr="00F33CEF">
              <w:rPr>
                <w:i/>
                <w:sz w:val="18"/>
                <w:szCs w:val="18"/>
              </w:rPr>
              <w:t xml:space="preserve"> </w:t>
            </w:r>
            <w:r w:rsidR="00C85C49" w:rsidRPr="00F33CEF">
              <w:rPr>
                <w:i/>
                <w:sz w:val="18"/>
                <w:szCs w:val="18"/>
              </w:rPr>
              <w:t>(în</w:t>
            </w:r>
            <w:r w:rsidR="007B3EEC" w:rsidRPr="00F33CEF">
              <w:rPr>
                <w:i/>
                <w:sz w:val="18"/>
                <w:szCs w:val="18"/>
              </w:rPr>
              <w:t xml:space="preserve"> cazul investiţiilor noi</w:t>
            </w:r>
            <w:r w:rsidR="00C85C49" w:rsidRPr="00F33CEF">
              <w:rPr>
                <w:i/>
                <w:sz w:val="18"/>
                <w:szCs w:val="18"/>
              </w:rPr>
              <w:t xml:space="preserve">) </w:t>
            </w:r>
            <w:r w:rsidRPr="00F33CEF">
              <w:rPr>
                <w:sz w:val="18"/>
                <w:szCs w:val="18"/>
              </w:rPr>
              <w:t>Studiile de teren sunt anexate</w:t>
            </w:r>
            <w:r w:rsidRPr="00F33CEF">
              <w:rPr>
                <w:i/>
                <w:sz w:val="18"/>
                <w:szCs w:val="18"/>
              </w:rPr>
              <w:t>?</w:t>
            </w:r>
          </w:p>
          <w:p w14:paraId="72406880" w14:textId="04B93733" w:rsidR="007A193A" w:rsidRPr="00F33CEF" w:rsidRDefault="00FA3EB2" w:rsidP="00AD2546">
            <w:pPr>
              <w:pStyle w:val="Header"/>
              <w:numPr>
                <w:ilvl w:val="0"/>
                <w:numId w:val="4"/>
              </w:numPr>
              <w:tabs>
                <w:tab w:val="clear" w:pos="4320"/>
                <w:tab w:val="center" w:pos="426"/>
              </w:tabs>
              <w:jc w:val="both"/>
              <w:rPr>
                <w:b/>
                <w:sz w:val="18"/>
                <w:szCs w:val="18"/>
                <w:lang w:val="fr-FR"/>
              </w:rPr>
            </w:pPr>
            <w:r w:rsidRPr="00F33CEF">
              <w:rPr>
                <w:i/>
                <w:sz w:val="18"/>
                <w:szCs w:val="18"/>
              </w:rPr>
              <w:t xml:space="preserve"> </w:t>
            </w:r>
            <w:r w:rsidR="007A193A" w:rsidRPr="00F33CEF">
              <w:rPr>
                <w:i/>
                <w:sz w:val="18"/>
                <w:szCs w:val="18"/>
              </w:rPr>
              <w:t>(doar pentru proiectele de investiții pentru care execuția fizică de lucrări nu a fost demarată la data depunerii CF)</w:t>
            </w:r>
            <w:r w:rsidR="001518A8" w:rsidRPr="00F33CEF">
              <w:rPr>
                <w:i/>
                <w:sz w:val="18"/>
                <w:szCs w:val="18"/>
              </w:rPr>
              <w:t>, după caz</w:t>
            </w:r>
          </w:p>
          <w:p w14:paraId="00CD39A9" w14:textId="6003B101" w:rsidR="00C37E17" w:rsidRPr="00F33CEF" w:rsidRDefault="00C37E17" w:rsidP="00D802F9">
            <w:pPr>
              <w:pStyle w:val="Header"/>
              <w:numPr>
                <w:ilvl w:val="0"/>
                <w:numId w:val="30"/>
              </w:numPr>
              <w:tabs>
                <w:tab w:val="clear" w:pos="4320"/>
                <w:tab w:val="center" w:pos="639"/>
              </w:tabs>
              <w:jc w:val="both"/>
              <w:rPr>
                <w:sz w:val="18"/>
                <w:szCs w:val="18"/>
              </w:rPr>
            </w:pPr>
            <w:r w:rsidRPr="00F33CEF">
              <w:rPr>
                <w:sz w:val="18"/>
                <w:szCs w:val="18"/>
              </w:rPr>
              <w:t xml:space="preserve">Documentaţia tehnico-economică </w:t>
            </w:r>
            <w:r w:rsidR="007A193A" w:rsidRPr="00F33CEF">
              <w:rPr>
                <w:sz w:val="18"/>
                <w:szCs w:val="18"/>
              </w:rPr>
              <w:t>anexată la cererea de finanțare (</w:t>
            </w:r>
            <w:r w:rsidR="001518A8" w:rsidRPr="00F33CEF">
              <w:rPr>
                <w:sz w:val="18"/>
                <w:szCs w:val="18"/>
              </w:rPr>
              <w:t>Studiu de Fezabilitate/</w:t>
            </w:r>
            <w:r w:rsidR="007A193A" w:rsidRPr="00F33CEF">
              <w:rPr>
                <w:sz w:val="18"/>
                <w:szCs w:val="18"/>
              </w:rPr>
              <w:t>DALI</w:t>
            </w:r>
            <w:r w:rsidR="001518A8" w:rsidRPr="00F33CEF">
              <w:rPr>
                <w:sz w:val="18"/>
                <w:szCs w:val="18"/>
              </w:rPr>
              <w:t>/Studiu de oportunitate</w:t>
            </w:r>
            <w:r w:rsidR="007A193A" w:rsidRPr="00F33CEF">
              <w:rPr>
                <w:sz w:val="18"/>
                <w:szCs w:val="18"/>
              </w:rPr>
              <w:t xml:space="preserve">) </w:t>
            </w:r>
            <w:r w:rsidRPr="00F33CEF">
              <w:rPr>
                <w:sz w:val="18"/>
                <w:szCs w:val="18"/>
              </w:rPr>
              <w:t xml:space="preserve">nu a fost elaborată/ revizuită/ reactualizată cu mai mult de 2 ani înainte de data depunerii cererii de finanţare? </w:t>
            </w:r>
          </w:p>
          <w:p w14:paraId="6A88773D" w14:textId="10534E82" w:rsidR="006B15B5" w:rsidRPr="00F33CEF" w:rsidRDefault="006B15B5" w:rsidP="006B15B5">
            <w:pPr>
              <w:pStyle w:val="Header"/>
              <w:tabs>
                <w:tab w:val="clear" w:pos="4320"/>
                <w:tab w:val="center" w:pos="639"/>
              </w:tabs>
              <w:ind w:left="1146"/>
              <w:jc w:val="both"/>
              <w:rPr>
                <w:sz w:val="18"/>
                <w:szCs w:val="18"/>
              </w:rPr>
            </w:pPr>
            <w:r w:rsidRPr="00F33CEF">
              <w:rPr>
                <w:sz w:val="18"/>
                <w:szCs w:val="18"/>
              </w:rPr>
              <w:t>SAU</w:t>
            </w:r>
          </w:p>
          <w:p w14:paraId="3BFCDF35" w14:textId="62843934" w:rsidR="007A193A" w:rsidRPr="00F33CEF" w:rsidRDefault="007A193A" w:rsidP="00D802F9">
            <w:pPr>
              <w:pStyle w:val="Header"/>
              <w:numPr>
                <w:ilvl w:val="0"/>
                <w:numId w:val="30"/>
              </w:numPr>
              <w:tabs>
                <w:tab w:val="clear" w:pos="4320"/>
                <w:tab w:val="center" w:pos="639"/>
              </w:tabs>
              <w:jc w:val="both"/>
              <w:rPr>
                <w:sz w:val="18"/>
                <w:szCs w:val="18"/>
              </w:rPr>
            </w:pPr>
            <w:r w:rsidRPr="00F33CEF">
              <w:rPr>
                <w:sz w:val="18"/>
                <w:szCs w:val="18"/>
              </w:rPr>
              <w:t xml:space="preserve">Dacă la cererea de finanțare a fost </w:t>
            </w:r>
            <w:r w:rsidR="00EC6449" w:rsidRPr="00F33CEF">
              <w:rPr>
                <w:sz w:val="18"/>
                <w:szCs w:val="18"/>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F33CEF" w:rsidRDefault="00C37E17" w:rsidP="00C37E17">
            <w:pPr>
              <w:jc w:val="center"/>
              <w:rPr>
                <w:sz w:val="18"/>
                <w:szCs w:val="18"/>
                <w:lang w:val="it-IT"/>
              </w:rPr>
            </w:pPr>
          </w:p>
        </w:tc>
        <w:tc>
          <w:tcPr>
            <w:tcW w:w="147" w:type="pct"/>
          </w:tcPr>
          <w:p w14:paraId="346C8F31" w14:textId="77777777" w:rsidR="00C37E17" w:rsidRPr="00F33CEF" w:rsidRDefault="00C37E17" w:rsidP="00C37E17">
            <w:pPr>
              <w:rPr>
                <w:sz w:val="18"/>
                <w:szCs w:val="18"/>
                <w:lang w:val="it-IT"/>
              </w:rPr>
            </w:pPr>
          </w:p>
        </w:tc>
        <w:tc>
          <w:tcPr>
            <w:tcW w:w="208" w:type="pct"/>
          </w:tcPr>
          <w:p w14:paraId="43BE1940" w14:textId="77777777" w:rsidR="00C37E17" w:rsidRPr="00F33CEF" w:rsidRDefault="00C37E17" w:rsidP="00C37E17">
            <w:pPr>
              <w:rPr>
                <w:sz w:val="18"/>
                <w:szCs w:val="18"/>
                <w:lang w:val="it-IT"/>
              </w:rPr>
            </w:pPr>
          </w:p>
        </w:tc>
        <w:tc>
          <w:tcPr>
            <w:tcW w:w="309" w:type="pct"/>
          </w:tcPr>
          <w:p w14:paraId="6EDB8CE8" w14:textId="77777777" w:rsidR="00C37E17" w:rsidRPr="00F33CEF" w:rsidRDefault="00C37E17" w:rsidP="00C37E17">
            <w:pPr>
              <w:rPr>
                <w:sz w:val="18"/>
                <w:szCs w:val="18"/>
                <w:lang w:val="it-IT"/>
              </w:rPr>
            </w:pPr>
          </w:p>
        </w:tc>
        <w:tc>
          <w:tcPr>
            <w:tcW w:w="132" w:type="pct"/>
          </w:tcPr>
          <w:p w14:paraId="77B98641" w14:textId="77777777" w:rsidR="00C37E17" w:rsidRPr="00F33CEF" w:rsidRDefault="00C37E17" w:rsidP="00C37E17">
            <w:pPr>
              <w:rPr>
                <w:sz w:val="18"/>
                <w:szCs w:val="18"/>
                <w:lang w:val="it-IT"/>
              </w:rPr>
            </w:pPr>
          </w:p>
        </w:tc>
        <w:tc>
          <w:tcPr>
            <w:tcW w:w="147" w:type="pct"/>
          </w:tcPr>
          <w:p w14:paraId="2360740F" w14:textId="77777777" w:rsidR="00C37E17" w:rsidRPr="00F33CEF" w:rsidRDefault="00C37E17" w:rsidP="00C37E17">
            <w:pPr>
              <w:rPr>
                <w:sz w:val="18"/>
                <w:szCs w:val="18"/>
                <w:lang w:val="it-IT"/>
              </w:rPr>
            </w:pPr>
          </w:p>
        </w:tc>
        <w:tc>
          <w:tcPr>
            <w:tcW w:w="168" w:type="pct"/>
          </w:tcPr>
          <w:p w14:paraId="46513472" w14:textId="77777777" w:rsidR="00C37E17" w:rsidRPr="00F33CEF" w:rsidRDefault="00C37E17" w:rsidP="00C37E17">
            <w:pPr>
              <w:rPr>
                <w:sz w:val="18"/>
                <w:szCs w:val="18"/>
                <w:lang w:val="it-IT"/>
              </w:rPr>
            </w:pPr>
          </w:p>
        </w:tc>
        <w:tc>
          <w:tcPr>
            <w:tcW w:w="384" w:type="pct"/>
            <w:gridSpan w:val="2"/>
          </w:tcPr>
          <w:p w14:paraId="3455E0D1" w14:textId="77777777" w:rsidR="00C37E17" w:rsidRPr="00F33CEF" w:rsidRDefault="00C37E17" w:rsidP="00C37E17">
            <w:pPr>
              <w:rPr>
                <w:sz w:val="18"/>
                <w:szCs w:val="18"/>
                <w:lang w:val="it-IT"/>
              </w:rPr>
            </w:pPr>
          </w:p>
        </w:tc>
      </w:tr>
      <w:tr w:rsidR="00C247D4" w:rsidRPr="00F33CEF" w14:paraId="0E99602E" w14:textId="77777777" w:rsidTr="00C247D4">
        <w:trPr>
          <w:trHeight w:val="4152"/>
          <w:tblHeader/>
        </w:trPr>
        <w:tc>
          <w:tcPr>
            <w:tcW w:w="3356" w:type="pct"/>
            <w:tcBorders>
              <w:bottom w:val="single" w:sz="4" w:space="0" w:color="auto"/>
            </w:tcBorders>
          </w:tcPr>
          <w:p w14:paraId="2F81465B" w14:textId="6A5D8B08" w:rsidR="003E1DE6" w:rsidRPr="00F33CEF" w:rsidRDefault="003E1DE6" w:rsidP="00FD2083">
            <w:pPr>
              <w:spacing w:after="0"/>
              <w:rPr>
                <w:b/>
                <w:sz w:val="18"/>
                <w:szCs w:val="18"/>
              </w:rPr>
            </w:pPr>
          </w:p>
          <w:p w14:paraId="3DABE1EB" w14:textId="1972085E" w:rsidR="00153247" w:rsidRPr="00F33CEF" w:rsidRDefault="000759AC" w:rsidP="00AD2546">
            <w:pPr>
              <w:pStyle w:val="Header"/>
              <w:numPr>
                <w:ilvl w:val="0"/>
                <w:numId w:val="4"/>
              </w:numPr>
              <w:tabs>
                <w:tab w:val="clear" w:pos="4320"/>
                <w:tab w:val="center" w:pos="639"/>
              </w:tabs>
              <w:jc w:val="both"/>
              <w:rPr>
                <w:sz w:val="18"/>
                <w:szCs w:val="18"/>
              </w:rPr>
            </w:pPr>
            <w:r w:rsidRPr="00F33CEF">
              <w:rPr>
                <w:i/>
                <w:sz w:val="18"/>
                <w:szCs w:val="18"/>
              </w:rPr>
              <w:t>(doar p</w:t>
            </w:r>
            <w:r w:rsidR="00C37E17" w:rsidRPr="00F33CEF">
              <w:rPr>
                <w:i/>
                <w:sz w:val="18"/>
                <w:szCs w:val="18"/>
              </w:rPr>
              <w:t xml:space="preserve">entru proiectele de investiţii pentru care execuţia </w:t>
            </w:r>
            <w:r w:rsidR="00AF18EA" w:rsidRPr="00F33CEF">
              <w:rPr>
                <w:i/>
                <w:sz w:val="18"/>
                <w:szCs w:val="18"/>
              </w:rPr>
              <w:t>de lucrări a fost demarată, iar</w:t>
            </w:r>
            <w:r w:rsidR="00C37E17" w:rsidRPr="00F33CEF">
              <w:rPr>
                <w:i/>
                <w:sz w:val="18"/>
                <w:szCs w:val="18"/>
              </w:rPr>
              <w:t xml:space="preserve">  proiectele nu s-au încheiat în mod fizic sau financiar înainte de depunerea cererii de finanțare</w:t>
            </w:r>
            <w:r w:rsidRPr="00F33CEF">
              <w:rPr>
                <w:i/>
                <w:sz w:val="18"/>
                <w:szCs w:val="18"/>
              </w:rPr>
              <w:t>)</w:t>
            </w:r>
            <w:r w:rsidR="00C37E17" w:rsidRPr="00F33CEF">
              <w:rPr>
                <w:sz w:val="18"/>
                <w:szCs w:val="18"/>
              </w:rPr>
              <w:t>,</w:t>
            </w:r>
          </w:p>
          <w:p w14:paraId="371D06C7" w14:textId="79704CBB" w:rsidR="00C37E17" w:rsidRPr="00F33CEF" w:rsidRDefault="000759AC" w:rsidP="00153247">
            <w:pPr>
              <w:pStyle w:val="Header"/>
              <w:tabs>
                <w:tab w:val="clear" w:pos="4320"/>
                <w:tab w:val="center" w:pos="639"/>
              </w:tabs>
              <w:spacing w:before="0" w:after="0"/>
              <w:jc w:val="both"/>
              <w:rPr>
                <w:sz w:val="18"/>
                <w:szCs w:val="18"/>
              </w:rPr>
            </w:pPr>
            <w:r w:rsidRPr="00F33CEF">
              <w:rPr>
                <w:rFonts w:ascii="Calibri" w:hAnsi="Calibri" w:cs="Calibri"/>
                <w:sz w:val="18"/>
                <w:szCs w:val="18"/>
              </w:rPr>
              <w:t>Ȋ</w:t>
            </w:r>
            <w:r w:rsidRPr="00F33CEF">
              <w:rPr>
                <w:sz w:val="18"/>
                <w:szCs w:val="18"/>
              </w:rPr>
              <w:t xml:space="preserve">n plus față de </w:t>
            </w:r>
            <w:r w:rsidR="00AF18EA" w:rsidRPr="00F33CEF">
              <w:rPr>
                <w:sz w:val="18"/>
                <w:szCs w:val="18"/>
              </w:rPr>
              <w:t>Studiul de Fezabilitate/</w:t>
            </w:r>
            <w:r w:rsidR="00153247" w:rsidRPr="00F33CEF">
              <w:rPr>
                <w:sz w:val="18"/>
                <w:szCs w:val="18"/>
              </w:rPr>
              <w:t>DALI</w:t>
            </w:r>
            <w:r w:rsidR="00AF18EA" w:rsidRPr="00F33CEF">
              <w:rPr>
                <w:sz w:val="18"/>
                <w:szCs w:val="18"/>
              </w:rPr>
              <w:t xml:space="preserve"> (inclusiv expertiza tehnică)</w:t>
            </w:r>
            <w:r w:rsidRPr="00F33CEF">
              <w:rPr>
                <w:sz w:val="18"/>
                <w:szCs w:val="18"/>
              </w:rPr>
              <w:t xml:space="preserve">, </w:t>
            </w:r>
            <w:r w:rsidR="00C37E17" w:rsidRPr="00F33CEF">
              <w:rPr>
                <w:sz w:val="18"/>
                <w:szCs w:val="18"/>
              </w:rPr>
              <w:t>s-au anexat:</w:t>
            </w:r>
          </w:p>
          <w:p w14:paraId="6F99E2AC" w14:textId="7091BD80" w:rsidR="00C37E17" w:rsidRPr="00F33CEF" w:rsidRDefault="00C37E17" w:rsidP="00CD0556">
            <w:pPr>
              <w:numPr>
                <w:ilvl w:val="0"/>
                <w:numId w:val="11"/>
              </w:numPr>
              <w:spacing w:before="0" w:after="0"/>
              <w:jc w:val="both"/>
              <w:rPr>
                <w:sz w:val="18"/>
                <w:szCs w:val="18"/>
              </w:rPr>
            </w:pPr>
            <w:r w:rsidRPr="00F33CEF">
              <w:rPr>
                <w:sz w:val="18"/>
                <w:szCs w:val="18"/>
              </w:rPr>
              <w:t>Procesul verbal de recepţie parţială a lucrărilor</w:t>
            </w:r>
            <w:r w:rsidR="00476D12" w:rsidRPr="00F33CEF">
              <w:rPr>
                <w:sz w:val="18"/>
                <w:szCs w:val="18"/>
              </w:rPr>
              <w:t xml:space="preserve"> (procese verbale pe faze determinante);</w:t>
            </w:r>
          </w:p>
          <w:p w14:paraId="7D99CD47" w14:textId="77777777" w:rsidR="00C37E17" w:rsidRPr="00F33CEF" w:rsidRDefault="00C37E17" w:rsidP="00CD0556">
            <w:pPr>
              <w:numPr>
                <w:ilvl w:val="0"/>
                <w:numId w:val="11"/>
              </w:numPr>
              <w:spacing w:before="0" w:after="0"/>
              <w:jc w:val="both"/>
              <w:rPr>
                <w:sz w:val="18"/>
                <w:szCs w:val="18"/>
              </w:rPr>
            </w:pPr>
            <w:r w:rsidRPr="00F33CEF">
              <w:rPr>
                <w:sz w:val="18"/>
                <w:szCs w:val="18"/>
              </w:rPr>
              <w:t>Autorizaţia de construire;</w:t>
            </w:r>
          </w:p>
          <w:p w14:paraId="1065131C" w14:textId="70BD3D3E" w:rsidR="00C37E17" w:rsidRPr="00F33CEF" w:rsidRDefault="00C37E17" w:rsidP="00CD0556">
            <w:pPr>
              <w:numPr>
                <w:ilvl w:val="0"/>
                <w:numId w:val="11"/>
              </w:numPr>
              <w:spacing w:before="0" w:after="0"/>
              <w:jc w:val="both"/>
              <w:rPr>
                <w:sz w:val="18"/>
                <w:szCs w:val="18"/>
              </w:rPr>
            </w:pPr>
            <w:r w:rsidRPr="00F33CEF">
              <w:rPr>
                <w:sz w:val="18"/>
                <w:szCs w:val="18"/>
              </w:rPr>
              <w:t>Raportul privind stadi</w:t>
            </w:r>
            <w:r w:rsidR="00670E63" w:rsidRPr="00F33CEF">
              <w:rPr>
                <w:sz w:val="18"/>
                <w:szCs w:val="18"/>
              </w:rPr>
              <w:t>ul fizic al investi</w:t>
            </w:r>
            <w:r w:rsidR="007D0D48" w:rsidRPr="00F33CEF">
              <w:rPr>
                <w:sz w:val="18"/>
                <w:szCs w:val="18"/>
              </w:rPr>
              <w:t>ţiei (Model G aferent Anexei 4.1</w:t>
            </w:r>
            <w:r w:rsidR="00670E63" w:rsidRPr="00F33CEF">
              <w:rPr>
                <w:sz w:val="18"/>
                <w:szCs w:val="18"/>
              </w:rPr>
              <w:t>.1</w:t>
            </w:r>
            <w:r w:rsidRPr="00F33CEF">
              <w:rPr>
                <w:sz w:val="18"/>
                <w:szCs w:val="18"/>
              </w:rPr>
              <w:t xml:space="preserve"> la Ghidul specific) asumat de către reprezentantul legal al socitantului, de către dirigintele de şantier şi de către constructor;</w:t>
            </w:r>
          </w:p>
          <w:p w14:paraId="109AC575" w14:textId="2368379D" w:rsidR="00C37E17" w:rsidRPr="00F33CEF" w:rsidRDefault="00C37E17" w:rsidP="00AF18EA">
            <w:pPr>
              <w:numPr>
                <w:ilvl w:val="0"/>
                <w:numId w:val="11"/>
              </w:numPr>
              <w:spacing w:before="0" w:after="0"/>
              <w:jc w:val="both"/>
              <w:rPr>
                <w:sz w:val="18"/>
                <w:szCs w:val="18"/>
              </w:rPr>
            </w:pPr>
            <w:r w:rsidRPr="00F33CEF">
              <w:rPr>
                <w:sz w:val="18"/>
                <w:szCs w:val="18"/>
              </w:rPr>
              <w:t>Devizul detali</w:t>
            </w:r>
            <w:r w:rsidR="00AF18EA" w:rsidRPr="00F33CEF">
              <w:rPr>
                <w:sz w:val="18"/>
                <w:szCs w:val="18"/>
              </w:rPr>
              <w:t>at, întocmit conform</w:t>
            </w:r>
            <w:r w:rsidR="00670E63" w:rsidRPr="00F33CEF">
              <w:rPr>
                <w:sz w:val="18"/>
                <w:szCs w:val="18"/>
              </w:rPr>
              <w:t xml:space="preserve"> legislaţiei în vigoare</w:t>
            </w:r>
            <w:r w:rsidR="00AF18EA" w:rsidRPr="00F33CEF">
              <w:rPr>
                <w:sz w:val="18"/>
                <w:szCs w:val="18"/>
              </w:rPr>
              <w:t>, după caz</w:t>
            </w:r>
            <w:r w:rsidRPr="00F33CEF">
              <w:rPr>
                <w:sz w:val="18"/>
                <w:szCs w:val="18"/>
              </w:rPr>
              <w:t>, al lucrărilor executate şi plătite, al lucrărilor executate şi neplătite şi respectiv al lucrărilor ce urmează a mai fi executate;</w:t>
            </w:r>
          </w:p>
          <w:p w14:paraId="1C95DA65" w14:textId="77777777" w:rsidR="00C37E17" w:rsidRPr="00F33CEF" w:rsidRDefault="00C37E17" w:rsidP="00CD0556">
            <w:pPr>
              <w:numPr>
                <w:ilvl w:val="0"/>
                <w:numId w:val="11"/>
              </w:numPr>
              <w:spacing w:before="0" w:after="0"/>
              <w:jc w:val="both"/>
              <w:rPr>
                <w:sz w:val="18"/>
                <w:szCs w:val="18"/>
              </w:rPr>
            </w:pPr>
            <w:r w:rsidRPr="00F33CEF">
              <w:rPr>
                <w:sz w:val="18"/>
                <w:szCs w:val="18"/>
              </w:rPr>
              <w:t>Contractul de lucrări, semnat după data de 01.01.2014, inclusiv toate actele adiționale încheiate;</w:t>
            </w:r>
          </w:p>
          <w:p w14:paraId="0335DD2D" w14:textId="6EC08722" w:rsidR="00B34023" w:rsidRPr="00F33CEF" w:rsidRDefault="00C37E17" w:rsidP="00B34023">
            <w:pPr>
              <w:numPr>
                <w:ilvl w:val="0"/>
                <w:numId w:val="11"/>
              </w:numPr>
              <w:spacing w:before="0" w:after="0"/>
              <w:jc w:val="both"/>
              <w:rPr>
                <w:sz w:val="18"/>
                <w:szCs w:val="18"/>
              </w:rPr>
            </w:pPr>
            <w:r w:rsidRPr="00F33CEF">
              <w:rPr>
                <w:sz w:val="18"/>
                <w:szCs w:val="18"/>
              </w:rPr>
              <w:t>Proiectul tehnic?</w:t>
            </w:r>
          </w:p>
        </w:tc>
        <w:tc>
          <w:tcPr>
            <w:tcW w:w="149" w:type="pct"/>
            <w:tcBorders>
              <w:bottom w:val="single" w:sz="4" w:space="0" w:color="auto"/>
            </w:tcBorders>
          </w:tcPr>
          <w:p w14:paraId="4472B01C" w14:textId="77777777" w:rsidR="00C37E17" w:rsidRPr="00F33CEF" w:rsidRDefault="00C37E17" w:rsidP="00C37E17">
            <w:pPr>
              <w:jc w:val="center"/>
              <w:rPr>
                <w:sz w:val="18"/>
                <w:szCs w:val="18"/>
                <w:lang w:val="it-IT"/>
              </w:rPr>
            </w:pPr>
          </w:p>
        </w:tc>
        <w:tc>
          <w:tcPr>
            <w:tcW w:w="147" w:type="pct"/>
            <w:tcBorders>
              <w:bottom w:val="single" w:sz="4" w:space="0" w:color="auto"/>
            </w:tcBorders>
          </w:tcPr>
          <w:p w14:paraId="7EDAF4D1" w14:textId="77777777" w:rsidR="00C37E17" w:rsidRPr="00F33CEF" w:rsidRDefault="00C37E17" w:rsidP="00C37E17">
            <w:pPr>
              <w:rPr>
                <w:sz w:val="18"/>
                <w:szCs w:val="18"/>
                <w:lang w:val="it-IT"/>
              </w:rPr>
            </w:pPr>
          </w:p>
        </w:tc>
        <w:tc>
          <w:tcPr>
            <w:tcW w:w="208" w:type="pct"/>
            <w:tcBorders>
              <w:bottom w:val="single" w:sz="4" w:space="0" w:color="auto"/>
            </w:tcBorders>
          </w:tcPr>
          <w:p w14:paraId="30EEF42E" w14:textId="77777777" w:rsidR="00C37E17" w:rsidRPr="00F33CEF" w:rsidRDefault="00C37E17" w:rsidP="00C37E17">
            <w:pPr>
              <w:rPr>
                <w:sz w:val="18"/>
                <w:szCs w:val="18"/>
                <w:lang w:val="it-IT"/>
              </w:rPr>
            </w:pPr>
          </w:p>
        </w:tc>
        <w:tc>
          <w:tcPr>
            <w:tcW w:w="309" w:type="pct"/>
            <w:tcBorders>
              <w:bottom w:val="single" w:sz="4" w:space="0" w:color="auto"/>
            </w:tcBorders>
          </w:tcPr>
          <w:p w14:paraId="5A1A6519" w14:textId="77777777" w:rsidR="00C37E17" w:rsidRPr="00F33CEF" w:rsidRDefault="00C37E17" w:rsidP="00C37E17">
            <w:pPr>
              <w:rPr>
                <w:sz w:val="18"/>
                <w:szCs w:val="18"/>
                <w:lang w:val="it-IT"/>
              </w:rPr>
            </w:pPr>
          </w:p>
        </w:tc>
        <w:tc>
          <w:tcPr>
            <w:tcW w:w="132" w:type="pct"/>
            <w:tcBorders>
              <w:bottom w:val="single" w:sz="4" w:space="0" w:color="auto"/>
            </w:tcBorders>
          </w:tcPr>
          <w:p w14:paraId="41A5487F" w14:textId="77777777" w:rsidR="00C37E17" w:rsidRPr="00F33CEF" w:rsidRDefault="00C37E17" w:rsidP="00C37E17">
            <w:pPr>
              <w:rPr>
                <w:sz w:val="18"/>
                <w:szCs w:val="18"/>
                <w:lang w:val="it-IT"/>
              </w:rPr>
            </w:pPr>
          </w:p>
        </w:tc>
        <w:tc>
          <w:tcPr>
            <w:tcW w:w="147" w:type="pct"/>
            <w:tcBorders>
              <w:bottom w:val="single" w:sz="4" w:space="0" w:color="auto"/>
            </w:tcBorders>
          </w:tcPr>
          <w:p w14:paraId="7CDB16DC" w14:textId="77777777" w:rsidR="00C37E17" w:rsidRPr="00F33CEF" w:rsidRDefault="00C37E17" w:rsidP="00C37E17">
            <w:pPr>
              <w:rPr>
                <w:sz w:val="18"/>
                <w:szCs w:val="18"/>
                <w:lang w:val="it-IT"/>
              </w:rPr>
            </w:pPr>
          </w:p>
        </w:tc>
        <w:tc>
          <w:tcPr>
            <w:tcW w:w="168" w:type="pct"/>
            <w:tcBorders>
              <w:bottom w:val="single" w:sz="4" w:space="0" w:color="auto"/>
            </w:tcBorders>
          </w:tcPr>
          <w:p w14:paraId="7C08F73F" w14:textId="77777777" w:rsidR="00C37E17" w:rsidRPr="00F33CEF" w:rsidRDefault="00C37E17" w:rsidP="00C37E17">
            <w:pPr>
              <w:rPr>
                <w:sz w:val="18"/>
                <w:szCs w:val="18"/>
                <w:lang w:val="it-IT"/>
              </w:rPr>
            </w:pPr>
          </w:p>
        </w:tc>
        <w:tc>
          <w:tcPr>
            <w:tcW w:w="384" w:type="pct"/>
            <w:gridSpan w:val="2"/>
            <w:tcBorders>
              <w:bottom w:val="single" w:sz="4" w:space="0" w:color="auto"/>
            </w:tcBorders>
          </w:tcPr>
          <w:p w14:paraId="7F021981" w14:textId="77777777" w:rsidR="00C37E17" w:rsidRPr="00F33CEF" w:rsidRDefault="00C37E17" w:rsidP="00C37E17">
            <w:pPr>
              <w:rPr>
                <w:sz w:val="18"/>
                <w:szCs w:val="18"/>
                <w:lang w:val="it-IT"/>
              </w:rPr>
            </w:pPr>
          </w:p>
        </w:tc>
      </w:tr>
      <w:tr w:rsidR="00C247D4" w:rsidRPr="00F33CEF" w14:paraId="6B0297C7" w14:textId="77777777" w:rsidTr="00C247D4">
        <w:trPr>
          <w:trHeight w:val="20"/>
          <w:tblHeader/>
        </w:trPr>
        <w:tc>
          <w:tcPr>
            <w:tcW w:w="3356" w:type="pct"/>
            <w:tcBorders>
              <w:bottom w:val="nil"/>
            </w:tcBorders>
          </w:tcPr>
          <w:p w14:paraId="4AD2F8BC" w14:textId="3EBAC5ED" w:rsidR="003E1DE6" w:rsidRPr="00F33CEF" w:rsidRDefault="003E1DE6" w:rsidP="00CD69B4">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 xml:space="preserve">Certificatul de urbanism (aferent obţinerii autorizaţiei de construire) și, dacă e cazul,  Autorizaţia de construire </w:t>
            </w:r>
          </w:p>
          <w:p w14:paraId="6EA9802F" w14:textId="77777777" w:rsidR="00A90AA8" w:rsidRPr="00F33CEF" w:rsidRDefault="00A90AA8" w:rsidP="000759AC">
            <w:pPr>
              <w:pStyle w:val="Header"/>
              <w:tabs>
                <w:tab w:val="clear" w:pos="4320"/>
                <w:tab w:val="center" w:pos="426"/>
              </w:tabs>
              <w:jc w:val="both"/>
              <w:rPr>
                <w:i/>
                <w:sz w:val="18"/>
                <w:szCs w:val="18"/>
              </w:rPr>
            </w:pPr>
          </w:p>
          <w:p w14:paraId="1E33BA96" w14:textId="4FB99E68" w:rsidR="00A90AA8" w:rsidRPr="00F33CEF" w:rsidRDefault="00ED520C" w:rsidP="00A90AA8">
            <w:pPr>
              <w:pStyle w:val="Header"/>
              <w:tabs>
                <w:tab w:val="clear" w:pos="4320"/>
                <w:tab w:val="center" w:pos="426"/>
              </w:tabs>
              <w:jc w:val="both"/>
              <w:rPr>
                <w:i/>
                <w:sz w:val="18"/>
                <w:szCs w:val="18"/>
              </w:rPr>
            </w:pPr>
            <w:r w:rsidRPr="00F33CEF">
              <w:rPr>
                <w:i/>
                <w:sz w:val="18"/>
                <w:szCs w:val="18"/>
              </w:rPr>
              <w:t>(</w:t>
            </w:r>
            <w:r w:rsidR="00A90AA8" w:rsidRPr="00F33CEF">
              <w:rPr>
                <w:i/>
                <w:sz w:val="18"/>
                <w:szCs w:val="18"/>
              </w:rPr>
              <w:t xml:space="preserve">Pentru proiectele de investiţii pentru care execuţia de lucrări nu a fost demarată înainte de </w:t>
            </w:r>
            <w:r w:rsidR="00733728" w:rsidRPr="00F33CEF">
              <w:rPr>
                <w:i/>
                <w:sz w:val="18"/>
                <w:szCs w:val="18"/>
              </w:rPr>
              <w:t>depunerea  cererii de finanțare</w:t>
            </w:r>
            <w:r w:rsidRPr="00F33CEF">
              <w:rPr>
                <w:i/>
                <w:sz w:val="18"/>
                <w:szCs w:val="18"/>
              </w:rPr>
              <w:t>)</w:t>
            </w:r>
          </w:p>
          <w:p w14:paraId="3BD33CE5" w14:textId="32590E45" w:rsidR="0044108E" w:rsidRPr="00F33CEF" w:rsidRDefault="00CD69B4"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364B2E" w:rsidRPr="00F33CEF">
              <w:rPr>
                <w:sz w:val="18"/>
                <w:szCs w:val="18"/>
              </w:rPr>
              <w:t>Este anexat Certificatul de urbanism (aferent obţinerii autorizaţiei de construire)?</w:t>
            </w:r>
            <w:r w:rsidR="00A26781" w:rsidRPr="00F33CEF">
              <w:rPr>
                <w:sz w:val="18"/>
                <w:szCs w:val="18"/>
              </w:rPr>
              <w:t xml:space="preserve"> </w:t>
            </w:r>
          </w:p>
          <w:p w14:paraId="5F8F5F37" w14:textId="69C09FD0" w:rsidR="00C357F7" w:rsidRPr="00F33CEF" w:rsidRDefault="00A90AA8"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44108E" w:rsidRPr="00F33CEF">
              <w:rPr>
                <w:sz w:val="18"/>
                <w:szCs w:val="18"/>
              </w:rPr>
              <w:t xml:space="preserve">Certificatul de urbanism </w:t>
            </w:r>
            <w:r w:rsidR="00A26781" w:rsidRPr="00F33CEF">
              <w:rPr>
                <w:sz w:val="18"/>
                <w:szCs w:val="18"/>
              </w:rPr>
              <w:t>este în termen</w:t>
            </w:r>
            <w:r w:rsidR="00CD463A" w:rsidRPr="00F33CEF">
              <w:rPr>
                <w:sz w:val="18"/>
                <w:szCs w:val="18"/>
              </w:rPr>
              <w:t>ul</w:t>
            </w:r>
            <w:r w:rsidR="00A26781" w:rsidRPr="00F33CEF">
              <w:rPr>
                <w:sz w:val="18"/>
                <w:szCs w:val="18"/>
              </w:rPr>
              <w:t xml:space="preserve"> de valabilitate? </w:t>
            </w:r>
          </w:p>
          <w:p w14:paraId="2465AB61" w14:textId="6B6C7663" w:rsidR="0044108E" w:rsidRPr="00F33CEF" w:rsidRDefault="0044108E" w:rsidP="0044108E">
            <w:pPr>
              <w:pStyle w:val="Header"/>
              <w:tabs>
                <w:tab w:val="clear" w:pos="4320"/>
                <w:tab w:val="center" w:pos="426"/>
              </w:tabs>
              <w:ind w:left="142"/>
              <w:jc w:val="both"/>
              <w:rPr>
                <w:sz w:val="18"/>
                <w:szCs w:val="18"/>
              </w:rPr>
            </w:pPr>
            <w:r w:rsidRPr="00F33CEF">
              <w:rPr>
                <w:sz w:val="18"/>
                <w:szCs w:val="18"/>
              </w:rPr>
              <w:t>SAU</w:t>
            </w:r>
          </w:p>
          <w:p w14:paraId="0812EBA3" w14:textId="4A6E4142" w:rsidR="0044108E" w:rsidRPr="00F33CEF" w:rsidRDefault="001B757A" w:rsidP="0044108E">
            <w:pPr>
              <w:pStyle w:val="Header"/>
              <w:tabs>
                <w:tab w:val="clear" w:pos="4320"/>
                <w:tab w:val="center" w:pos="426"/>
              </w:tabs>
              <w:ind w:left="142"/>
              <w:jc w:val="both"/>
              <w:rPr>
                <w:sz w:val="18"/>
                <w:szCs w:val="18"/>
              </w:rPr>
            </w:pPr>
            <w:r w:rsidRPr="00F33CEF">
              <w:rPr>
                <w:i/>
                <w:sz w:val="18"/>
                <w:szCs w:val="18"/>
              </w:rPr>
              <w:t>(în cazul proiectelor pentru care se depune Autorizație de construire, se acceptă Certificat de urbanism ieșit din termenul de valabilitate)</w:t>
            </w:r>
            <w:r w:rsidRPr="00F33CEF">
              <w:rPr>
                <w:sz w:val="18"/>
                <w:szCs w:val="18"/>
              </w:rPr>
              <w:t xml:space="preserve"> </w:t>
            </w:r>
            <w:r w:rsidR="000759AC" w:rsidRPr="00F33CEF">
              <w:rPr>
                <w:sz w:val="18"/>
                <w:szCs w:val="18"/>
              </w:rPr>
              <w:t>A fost depusă</w:t>
            </w:r>
            <w:r w:rsidR="00A939ED" w:rsidRPr="00F33CEF">
              <w:rPr>
                <w:sz w:val="18"/>
                <w:szCs w:val="18"/>
              </w:rPr>
              <w:t xml:space="preserve"> </w:t>
            </w:r>
            <w:r w:rsidR="00995AB9" w:rsidRPr="00F33CEF">
              <w:rPr>
                <w:sz w:val="18"/>
                <w:szCs w:val="18"/>
              </w:rPr>
              <w:t>inclusiv Autorizaţia de construire ce este în termen de valabilitate?</w:t>
            </w:r>
          </w:p>
          <w:p w14:paraId="03ADD5C8" w14:textId="6871D414" w:rsidR="00C37E17" w:rsidRPr="00F33CEF" w:rsidRDefault="00CD69B4"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C37E17" w:rsidRPr="00F33CEF">
              <w:rPr>
                <w:sz w:val="18"/>
                <w:szCs w:val="18"/>
              </w:rPr>
              <w:t>Sunt atașate avize și acorduri de principiu privind asigurarea utilităților/alte avize</w:t>
            </w:r>
            <w:r w:rsidR="00325041" w:rsidRPr="00F33CEF">
              <w:rPr>
                <w:sz w:val="18"/>
                <w:szCs w:val="18"/>
              </w:rPr>
              <w:t>,</w:t>
            </w:r>
            <w:r w:rsidR="00C37E17" w:rsidRPr="00F33CEF">
              <w:rPr>
                <w:sz w:val="18"/>
                <w:szCs w:val="18"/>
              </w:rPr>
              <w:t xml:space="preserve"> acorduri de principiu s</w:t>
            </w:r>
            <w:r w:rsidR="00325041" w:rsidRPr="00F33CEF">
              <w:rPr>
                <w:sz w:val="18"/>
                <w:szCs w:val="18"/>
              </w:rPr>
              <w:t>pecifice tipului de intervenție</w:t>
            </w:r>
            <w:r w:rsidR="00BB204E" w:rsidRPr="00F33CEF">
              <w:rPr>
                <w:sz w:val="18"/>
                <w:szCs w:val="18"/>
              </w:rPr>
              <w:t>, conform prevederilor ghidului specific</w:t>
            </w:r>
            <w:r w:rsidR="00C37E17" w:rsidRPr="00F33CEF">
              <w:rPr>
                <w:sz w:val="18"/>
                <w:szCs w:val="18"/>
              </w:rPr>
              <w:t>?</w:t>
            </w:r>
            <w:r w:rsidR="00B703F7" w:rsidRPr="00F33CEF">
              <w:rPr>
                <w:rStyle w:val="FootnoteReference"/>
                <w:sz w:val="18"/>
                <w:szCs w:val="18"/>
              </w:rPr>
              <w:footnoteReference w:id="3"/>
            </w:r>
          </w:p>
          <w:p w14:paraId="4A88652F" w14:textId="2F0C97CE" w:rsidR="00733728" w:rsidRPr="00F33CEF" w:rsidRDefault="00ED520C" w:rsidP="00733728">
            <w:pPr>
              <w:pStyle w:val="Header"/>
              <w:tabs>
                <w:tab w:val="clear" w:pos="4320"/>
                <w:tab w:val="center" w:pos="426"/>
              </w:tabs>
              <w:jc w:val="both"/>
              <w:rPr>
                <w:sz w:val="18"/>
                <w:szCs w:val="18"/>
              </w:rPr>
            </w:pPr>
            <w:r w:rsidRPr="00F33CEF">
              <w:rPr>
                <w:i/>
                <w:sz w:val="18"/>
                <w:szCs w:val="18"/>
              </w:rPr>
              <w:t>(</w:t>
            </w:r>
            <w:r w:rsidR="00C37E17" w:rsidRPr="00F33CEF">
              <w:rPr>
                <w:i/>
                <w:sz w:val="18"/>
                <w:szCs w:val="18"/>
              </w:rPr>
              <w:t>Pentru proiectele de investiţii pentru care execuţia de lucrări a fost demarată înainte de depunerea  cer</w:t>
            </w:r>
            <w:r w:rsidR="00F341DB" w:rsidRPr="00F33CEF">
              <w:rPr>
                <w:i/>
                <w:sz w:val="18"/>
                <w:szCs w:val="18"/>
              </w:rPr>
              <w:t>erii de finanțare</w:t>
            </w:r>
            <w:r w:rsidR="00CD463A" w:rsidRPr="00F33CEF">
              <w:rPr>
                <w:i/>
                <w:sz w:val="18"/>
                <w:szCs w:val="18"/>
              </w:rPr>
              <w:t>,</w:t>
            </w:r>
            <w:r w:rsidR="00F341DB" w:rsidRPr="00F33CEF">
              <w:rPr>
                <w:i/>
                <w:sz w:val="18"/>
                <w:szCs w:val="18"/>
              </w:rPr>
              <w:t xml:space="preserve"> iar</w:t>
            </w:r>
            <w:r w:rsidR="00EC6449" w:rsidRPr="00F33CEF">
              <w:rPr>
                <w:i/>
                <w:sz w:val="18"/>
                <w:szCs w:val="18"/>
              </w:rPr>
              <w:t xml:space="preserve"> investiț</w:t>
            </w:r>
            <w:r w:rsidR="00C37E17" w:rsidRPr="00F33CEF">
              <w:rPr>
                <w:i/>
                <w:sz w:val="18"/>
                <w:szCs w:val="18"/>
              </w:rPr>
              <w:t xml:space="preserve">iile nu </w:t>
            </w:r>
            <w:r w:rsidR="00F341DB" w:rsidRPr="00F33CEF">
              <w:rPr>
                <w:i/>
                <w:sz w:val="18"/>
                <w:szCs w:val="18"/>
              </w:rPr>
              <w:t xml:space="preserve">au fost încheiate în mod fizic sau financiar </w:t>
            </w:r>
            <w:r w:rsidR="00C37E17" w:rsidRPr="00F33CEF">
              <w:rPr>
                <w:i/>
                <w:sz w:val="18"/>
                <w:szCs w:val="18"/>
              </w:rPr>
              <w:t>până la depunerea  cererii de finanțare</w:t>
            </w:r>
            <w:r w:rsidRPr="00F33CEF">
              <w:rPr>
                <w:i/>
                <w:sz w:val="18"/>
                <w:szCs w:val="18"/>
              </w:rPr>
              <w:t>)</w:t>
            </w:r>
          </w:p>
          <w:p w14:paraId="6919DA67" w14:textId="1D854A6E" w:rsidR="00C37E17" w:rsidRPr="00F33CEF" w:rsidRDefault="00CD69B4" w:rsidP="00CD69B4">
            <w:pPr>
              <w:pStyle w:val="Header"/>
              <w:numPr>
                <w:ilvl w:val="0"/>
                <w:numId w:val="4"/>
              </w:numPr>
              <w:tabs>
                <w:tab w:val="clear" w:pos="4320"/>
                <w:tab w:val="center" w:pos="426"/>
              </w:tabs>
              <w:jc w:val="both"/>
              <w:rPr>
                <w:b/>
                <w:sz w:val="18"/>
                <w:szCs w:val="18"/>
                <w:lang w:val="fr-FR"/>
              </w:rPr>
            </w:pPr>
            <w:r w:rsidRPr="00F33CEF">
              <w:rPr>
                <w:sz w:val="18"/>
                <w:szCs w:val="18"/>
              </w:rPr>
              <w:t xml:space="preserve"> </w:t>
            </w:r>
            <w:r w:rsidR="00F341DB" w:rsidRPr="00F33CEF">
              <w:rPr>
                <w:sz w:val="18"/>
                <w:szCs w:val="18"/>
              </w:rPr>
              <w:t>S</w:t>
            </w:r>
            <w:r w:rsidR="00C37E17" w:rsidRPr="00F33CEF">
              <w:rPr>
                <w:sz w:val="18"/>
                <w:szCs w:val="18"/>
              </w:rPr>
              <w:t>unt ata</w:t>
            </w:r>
            <w:r w:rsidR="00F341DB" w:rsidRPr="00F33CEF">
              <w:rPr>
                <w:sz w:val="18"/>
                <w:szCs w:val="18"/>
              </w:rPr>
              <w:t>șate certificatul de urbanism</w:t>
            </w:r>
            <w:r w:rsidR="00C37E17" w:rsidRPr="00F33CEF">
              <w:rPr>
                <w:sz w:val="18"/>
                <w:szCs w:val="18"/>
              </w:rPr>
              <w:t xml:space="preserve"> și autorizaţia de construire?</w:t>
            </w:r>
          </w:p>
          <w:p w14:paraId="277F28F7" w14:textId="75A9CF1B" w:rsidR="002676AF" w:rsidRPr="00F33CEF" w:rsidRDefault="00CD69B4"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2676AF" w:rsidRPr="00F33CEF">
              <w:rPr>
                <w:sz w:val="18"/>
                <w:szCs w:val="18"/>
              </w:rPr>
              <w:t>Sunt atașate avize și acorduri de principiu privind asigurarea utilităților/alte avize</w:t>
            </w:r>
            <w:r w:rsidR="00325041" w:rsidRPr="00F33CEF">
              <w:rPr>
                <w:sz w:val="18"/>
                <w:szCs w:val="18"/>
              </w:rPr>
              <w:t>,</w:t>
            </w:r>
            <w:r w:rsidR="002676AF" w:rsidRPr="00F33CEF">
              <w:rPr>
                <w:sz w:val="18"/>
                <w:szCs w:val="18"/>
              </w:rPr>
              <w:t xml:space="preserve"> acorduri de principiu s</w:t>
            </w:r>
            <w:r w:rsidR="00325041" w:rsidRPr="00F33CEF">
              <w:rPr>
                <w:sz w:val="18"/>
                <w:szCs w:val="18"/>
              </w:rPr>
              <w:t>pecifice tipului de intervenție</w:t>
            </w:r>
            <w:r w:rsidR="002676AF" w:rsidRPr="00F33CEF">
              <w:rPr>
                <w:sz w:val="18"/>
                <w:szCs w:val="18"/>
              </w:rPr>
              <w:t>?</w:t>
            </w:r>
          </w:p>
          <w:p w14:paraId="502FF6FC" w14:textId="73BF7570" w:rsidR="002676AF" w:rsidRPr="00F33CEF" w:rsidRDefault="002676AF" w:rsidP="002676AF">
            <w:pPr>
              <w:pStyle w:val="Header"/>
              <w:tabs>
                <w:tab w:val="clear" w:pos="4320"/>
                <w:tab w:val="center" w:pos="426"/>
              </w:tabs>
              <w:ind w:left="142"/>
              <w:jc w:val="both"/>
              <w:rPr>
                <w:b/>
                <w:sz w:val="18"/>
                <w:szCs w:val="18"/>
                <w:lang w:val="fr-FR"/>
              </w:rPr>
            </w:pPr>
          </w:p>
        </w:tc>
        <w:tc>
          <w:tcPr>
            <w:tcW w:w="149" w:type="pct"/>
            <w:tcBorders>
              <w:bottom w:val="nil"/>
            </w:tcBorders>
          </w:tcPr>
          <w:p w14:paraId="5B22FF22" w14:textId="77777777" w:rsidR="00C37E17" w:rsidRPr="00F33CEF" w:rsidRDefault="00C37E17" w:rsidP="00C37E17">
            <w:pPr>
              <w:jc w:val="center"/>
              <w:rPr>
                <w:sz w:val="18"/>
                <w:szCs w:val="18"/>
                <w:lang w:val="it-IT"/>
              </w:rPr>
            </w:pPr>
          </w:p>
        </w:tc>
        <w:tc>
          <w:tcPr>
            <w:tcW w:w="147" w:type="pct"/>
            <w:tcBorders>
              <w:bottom w:val="nil"/>
            </w:tcBorders>
          </w:tcPr>
          <w:p w14:paraId="68A2902B" w14:textId="77777777" w:rsidR="00C37E17" w:rsidRPr="00F33CEF" w:rsidRDefault="00C37E17" w:rsidP="00C37E17">
            <w:pPr>
              <w:rPr>
                <w:sz w:val="18"/>
                <w:szCs w:val="18"/>
                <w:lang w:val="it-IT"/>
              </w:rPr>
            </w:pPr>
          </w:p>
        </w:tc>
        <w:tc>
          <w:tcPr>
            <w:tcW w:w="208" w:type="pct"/>
            <w:tcBorders>
              <w:bottom w:val="nil"/>
            </w:tcBorders>
          </w:tcPr>
          <w:p w14:paraId="3F81B323" w14:textId="77777777" w:rsidR="00C37E17" w:rsidRPr="00F33CEF" w:rsidRDefault="00C37E17" w:rsidP="00C37E17">
            <w:pPr>
              <w:rPr>
                <w:sz w:val="18"/>
                <w:szCs w:val="18"/>
                <w:lang w:val="it-IT"/>
              </w:rPr>
            </w:pPr>
          </w:p>
        </w:tc>
        <w:tc>
          <w:tcPr>
            <w:tcW w:w="309" w:type="pct"/>
            <w:tcBorders>
              <w:bottom w:val="nil"/>
            </w:tcBorders>
          </w:tcPr>
          <w:p w14:paraId="6DC226AB" w14:textId="77777777" w:rsidR="00C37E17" w:rsidRPr="00F33CEF" w:rsidRDefault="00C37E17" w:rsidP="00C37E17">
            <w:pPr>
              <w:rPr>
                <w:sz w:val="18"/>
                <w:szCs w:val="18"/>
                <w:lang w:val="it-IT"/>
              </w:rPr>
            </w:pPr>
          </w:p>
        </w:tc>
        <w:tc>
          <w:tcPr>
            <w:tcW w:w="132" w:type="pct"/>
            <w:tcBorders>
              <w:bottom w:val="nil"/>
            </w:tcBorders>
          </w:tcPr>
          <w:p w14:paraId="4C526FF9" w14:textId="77777777" w:rsidR="00C37E17" w:rsidRPr="00F33CEF" w:rsidRDefault="00C37E17" w:rsidP="00C37E17">
            <w:pPr>
              <w:rPr>
                <w:sz w:val="18"/>
                <w:szCs w:val="18"/>
                <w:lang w:val="it-IT"/>
              </w:rPr>
            </w:pPr>
          </w:p>
        </w:tc>
        <w:tc>
          <w:tcPr>
            <w:tcW w:w="147" w:type="pct"/>
            <w:tcBorders>
              <w:bottom w:val="nil"/>
            </w:tcBorders>
          </w:tcPr>
          <w:p w14:paraId="119E750F" w14:textId="77777777" w:rsidR="00C37E17" w:rsidRPr="00F33CEF" w:rsidRDefault="00C37E17" w:rsidP="00C37E17">
            <w:pPr>
              <w:rPr>
                <w:sz w:val="18"/>
                <w:szCs w:val="18"/>
                <w:lang w:val="it-IT"/>
              </w:rPr>
            </w:pPr>
          </w:p>
        </w:tc>
        <w:tc>
          <w:tcPr>
            <w:tcW w:w="168" w:type="pct"/>
            <w:tcBorders>
              <w:bottom w:val="nil"/>
            </w:tcBorders>
          </w:tcPr>
          <w:p w14:paraId="06FD6C83" w14:textId="77777777" w:rsidR="00C37E17" w:rsidRPr="00F33CEF" w:rsidRDefault="00C37E17" w:rsidP="00C37E17">
            <w:pPr>
              <w:rPr>
                <w:sz w:val="18"/>
                <w:szCs w:val="18"/>
                <w:lang w:val="it-IT"/>
              </w:rPr>
            </w:pPr>
          </w:p>
        </w:tc>
        <w:tc>
          <w:tcPr>
            <w:tcW w:w="384" w:type="pct"/>
            <w:gridSpan w:val="2"/>
            <w:tcBorders>
              <w:bottom w:val="nil"/>
            </w:tcBorders>
          </w:tcPr>
          <w:p w14:paraId="43388993" w14:textId="77777777" w:rsidR="00C37E17" w:rsidRPr="00F33CEF" w:rsidRDefault="00C37E17" w:rsidP="00C37E17">
            <w:pPr>
              <w:rPr>
                <w:sz w:val="18"/>
                <w:szCs w:val="18"/>
                <w:lang w:val="it-IT"/>
              </w:rPr>
            </w:pPr>
          </w:p>
        </w:tc>
      </w:tr>
      <w:tr w:rsidR="00C247D4" w:rsidRPr="00F33CEF" w14:paraId="55B773C5" w14:textId="77777777" w:rsidTr="00C247D4">
        <w:trPr>
          <w:trHeight w:val="20"/>
          <w:tblHeader/>
        </w:trPr>
        <w:tc>
          <w:tcPr>
            <w:tcW w:w="3356" w:type="pct"/>
            <w:tcBorders>
              <w:top w:val="nil"/>
            </w:tcBorders>
          </w:tcPr>
          <w:p w14:paraId="18BF9389" w14:textId="319E3E4D" w:rsidR="003E1DE6" w:rsidRPr="00F33CEF" w:rsidRDefault="003E1DE6" w:rsidP="00CD69B4">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Decizia privind evaluarea impactului asupra mediului</w:t>
            </w:r>
          </w:p>
          <w:p w14:paraId="3AD2080A" w14:textId="77777777" w:rsidR="00057AB2" w:rsidRPr="00F33CEF" w:rsidRDefault="00057AB2" w:rsidP="00057AB2">
            <w:pPr>
              <w:pStyle w:val="Header"/>
              <w:numPr>
                <w:ilvl w:val="0"/>
                <w:numId w:val="4"/>
              </w:numPr>
              <w:tabs>
                <w:tab w:val="center" w:pos="639"/>
              </w:tabs>
              <w:jc w:val="both"/>
              <w:rPr>
                <w:i/>
                <w:sz w:val="18"/>
                <w:szCs w:val="18"/>
              </w:rPr>
            </w:pPr>
            <w:r w:rsidRPr="00F33CEF">
              <w:rPr>
                <w:i/>
                <w:sz w:val="18"/>
                <w:szCs w:val="18"/>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317D3C63" w:rsidR="00C37E17" w:rsidRPr="00F33CEF" w:rsidRDefault="00057AB2" w:rsidP="00057AB2">
            <w:pPr>
              <w:pStyle w:val="ListParagraph"/>
              <w:numPr>
                <w:ilvl w:val="0"/>
                <w:numId w:val="4"/>
              </w:numPr>
              <w:rPr>
                <w:rFonts w:ascii="Trebuchet MS" w:hAnsi="Trebuchet MS"/>
                <w:i/>
                <w:sz w:val="18"/>
                <w:szCs w:val="18"/>
                <w:lang w:eastAsia="en-US"/>
              </w:rPr>
            </w:pPr>
            <w:r w:rsidRPr="00F33CEF">
              <w:rPr>
                <w:rFonts w:ascii="Trebuchet MS" w:hAnsi="Trebuchet MS"/>
                <w:i/>
                <w:sz w:val="18"/>
                <w:szCs w:val="18"/>
              </w:rPr>
              <w:t xml:space="preserve"> </w:t>
            </w:r>
            <w:r w:rsidRPr="00F33CEF">
              <w:rPr>
                <w:rFonts w:ascii="Trebuchet MS" w:hAnsi="Trebuchet MS"/>
                <w:i/>
                <w:sz w:val="18"/>
                <w:szCs w:val="18"/>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F33CEF" w:rsidRDefault="00C37E17" w:rsidP="00C37E17">
            <w:pPr>
              <w:spacing w:before="0" w:after="0"/>
              <w:jc w:val="both"/>
              <w:rPr>
                <w:b/>
                <w:sz w:val="18"/>
                <w:szCs w:val="18"/>
                <w:lang w:val="fr-FR"/>
              </w:rPr>
            </w:pPr>
          </w:p>
        </w:tc>
        <w:tc>
          <w:tcPr>
            <w:tcW w:w="149" w:type="pct"/>
            <w:tcBorders>
              <w:top w:val="nil"/>
            </w:tcBorders>
          </w:tcPr>
          <w:p w14:paraId="1F2B6A6C" w14:textId="77777777" w:rsidR="00C37E17" w:rsidRPr="00F33CEF" w:rsidRDefault="00C37E17" w:rsidP="00C37E17">
            <w:pPr>
              <w:jc w:val="center"/>
              <w:rPr>
                <w:sz w:val="18"/>
                <w:szCs w:val="18"/>
                <w:lang w:val="it-IT"/>
              </w:rPr>
            </w:pPr>
          </w:p>
        </w:tc>
        <w:tc>
          <w:tcPr>
            <w:tcW w:w="147" w:type="pct"/>
            <w:tcBorders>
              <w:top w:val="nil"/>
            </w:tcBorders>
          </w:tcPr>
          <w:p w14:paraId="5F9E666F" w14:textId="77777777" w:rsidR="00C37E17" w:rsidRPr="00F33CEF" w:rsidRDefault="00C37E17" w:rsidP="00C37E17">
            <w:pPr>
              <w:rPr>
                <w:sz w:val="18"/>
                <w:szCs w:val="18"/>
                <w:lang w:val="it-IT"/>
              </w:rPr>
            </w:pPr>
          </w:p>
        </w:tc>
        <w:tc>
          <w:tcPr>
            <w:tcW w:w="208" w:type="pct"/>
            <w:tcBorders>
              <w:top w:val="nil"/>
            </w:tcBorders>
          </w:tcPr>
          <w:p w14:paraId="5ACC88D0" w14:textId="77777777" w:rsidR="00C37E17" w:rsidRPr="00F33CEF" w:rsidRDefault="00C37E17" w:rsidP="00C37E17">
            <w:pPr>
              <w:rPr>
                <w:sz w:val="18"/>
                <w:szCs w:val="18"/>
                <w:lang w:val="it-IT"/>
              </w:rPr>
            </w:pPr>
          </w:p>
        </w:tc>
        <w:tc>
          <w:tcPr>
            <w:tcW w:w="309" w:type="pct"/>
            <w:tcBorders>
              <w:top w:val="nil"/>
            </w:tcBorders>
          </w:tcPr>
          <w:p w14:paraId="73A98141" w14:textId="77777777" w:rsidR="00C37E17" w:rsidRPr="00F33CEF" w:rsidRDefault="00C37E17" w:rsidP="00C37E17">
            <w:pPr>
              <w:rPr>
                <w:sz w:val="18"/>
                <w:szCs w:val="18"/>
                <w:lang w:val="it-IT"/>
              </w:rPr>
            </w:pPr>
          </w:p>
        </w:tc>
        <w:tc>
          <w:tcPr>
            <w:tcW w:w="132" w:type="pct"/>
            <w:tcBorders>
              <w:top w:val="nil"/>
            </w:tcBorders>
          </w:tcPr>
          <w:p w14:paraId="48D097D1" w14:textId="77777777" w:rsidR="00C37E17" w:rsidRPr="00F33CEF" w:rsidRDefault="00C37E17" w:rsidP="00C37E17">
            <w:pPr>
              <w:rPr>
                <w:sz w:val="18"/>
                <w:szCs w:val="18"/>
                <w:lang w:val="it-IT"/>
              </w:rPr>
            </w:pPr>
          </w:p>
        </w:tc>
        <w:tc>
          <w:tcPr>
            <w:tcW w:w="147" w:type="pct"/>
            <w:tcBorders>
              <w:top w:val="nil"/>
            </w:tcBorders>
          </w:tcPr>
          <w:p w14:paraId="055D1AD9" w14:textId="77777777" w:rsidR="00C37E17" w:rsidRPr="00F33CEF" w:rsidRDefault="00C37E17" w:rsidP="00C37E17">
            <w:pPr>
              <w:rPr>
                <w:sz w:val="18"/>
                <w:szCs w:val="18"/>
                <w:lang w:val="it-IT"/>
              </w:rPr>
            </w:pPr>
          </w:p>
        </w:tc>
        <w:tc>
          <w:tcPr>
            <w:tcW w:w="168" w:type="pct"/>
            <w:tcBorders>
              <w:top w:val="nil"/>
            </w:tcBorders>
          </w:tcPr>
          <w:p w14:paraId="5FDBBC37" w14:textId="77777777" w:rsidR="00C37E17" w:rsidRPr="00F33CEF" w:rsidRDefault="00C37E17" w:rsidP="00C37E17">
            <w:pPr>
              <w:rPr>
                <w:sz w:val="18"/>
                <w:szCs w:val="18"/>
                <w:lang w:val="it-IT"/>
              </w:rPr>
            </w:pPr>
          </w:p>
        </w:tc>
        <w:tc>
          <w:tcPr>
            <w:tcW w:w="384" w:type="pct"/>
            <w:gridSpan w:val="2"/>
            <w:tcBorders>
              <w:top w:val="nil"/>
            </w:tcBorders>
          </w:tcPr>
          <w:p w14:paraId="0BD06B77" w14:textId="77777777" w:rsidR="00C37E17" w:rsidRPr="00F33CEF" w:rsidRDefault="00C37E17" w:rsidP="00C37E17">
            <w:pPr>
              <w:rPr>
                <w:sz w:val="18"/>
                <w:szCs w:val="18"/>
                <w:lang w:val="it-IT"/>
              </w:rPr>
            </w:pPr>
          </w:p>
        </w:tc>
      </w:tr>
      <w:tr w:rsidR="00C247D4" w:rsidRPr="00F33CEF" w14:paraId="7978A6F9" w14:textId="77777777" w:rsidTr="00C247D4">
        <w:trPr>
          <w:trHeight w:val="20"/>
          <w:tblHeader/>
        </w:trPr>
        <w:tc>
          <w:tcPr>
            <w:tcW w:w="3356" w:type="pct"/>
          </w:tcPr>
          <w:p w14:paraId="3395C0D2" w14:textId="00BFB7F7" w:rsidR="00670F2B" w:rsidRPr="00F33CEF" w:rsidRDefault="00DD44F8" w:rsidP="00EA052E">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 xml:space="preserve">Hotărârea </w:t>
            </w:r>
            <w:r w:rsidR="00670F2B" w:rsidRPr="00F33CEF">
              <w:rPr>
                <w:rFonts w:ascii="Trebuchet MS" w:hAnsi="Trebuchet MS"/>
                <w:b/>
                <w:sz w:val="18"/>
                <w:szCs w:val="18"/>
              </w:rPr>
              <w:t>(hotărârile partenerilor, dacă e cazul) de aprobarea a documentaţiei tehnico-economice a proiectului și a indicatorilor tehnico-economici</w:t>
            </w:r>
          </w:p>
          <w:p w14:paraId="38DA7060" w14:textId="7BC60860" w:rsidR="00C37E17" w:rsidRPr="00F33CEF" w:rsidRDefault="00DF4194" w:rsidP="00EA052E">
            <w:pPr>
              <w:pStyle w:val="Header"/>
              <w:numPr>
                <w:ilvl w:val="0"/>
                <w:numId w:val="4"/>
              </w:numPr>
              <w:tabs>
                <w:tab w:val="clear" w:pos="4320"/>
                <w:tab w:val="center" w:pos="284"/>
              </w:tabs>
              <w:jc w:val="both"/>
              <w:rPr>
                <w:sz w:val="18"/>
                <w:szCs w:val="18"/>
              </w:rPr>
            </w:pPr>
            <w:r w:rsidRPr="00F33CEF">
              <w:rPr>
                <w:sz w:val="18"/>
                <w:szCs w:val="18"/>
              </w:rPr>
              <w:t xml:space="preserve">Este atașată </w:t>
            </w:r>
            <w:r w:rsidR="002901A5" w:rsidRPr="00F33CEF">
              <w:rPr>
                <w:sz w:val="18"/>
                <w:szCs w:val="18"/>
              </w:rPr>
              <w:t xml:space="preserve">Hotărârea </w:t>
            </w:r>
            <w:r w:rsidR="00C37E17" w:rsidRPr="00F33CEF">
              <w:rPr>
                <w:sz w:val="18"/>
                <w:szCs w:val="18"/>
              </w:rPr>
              <w:t>(</w:t>
            </w:r>
            <w:r w:rsidR="002901A5" w:rsidRPr="00F33CEF">
              <w:rPr>
                <w:sz w:val="18"/>
                <w:szCs w:val="18"/>
              </w:rPr>
              <w:t xml:space="preserve">sau </w:t>
            </w:r>
            <w:r w:rsidR="00C37E17" w:rsidRPr="00F33CEF">
              <w:rPr>
                <w:sz w:val="18"/>
                <w:szCs w:val="18"/>
              </w:rPr>
              <w:t>hotărârile</w:t>
            </w:r>
            <w:r w:rsidR="002901A5" w:rsidRPr="00F33CEF">
              <w:rPr>
                <w:sz w:val="18"/>
                <w:szCs w:val="18"/>
              </w:rPr>
              <w:t xml:space="preserve"> </w:t>
            </w:r>
            <w:r w:rsidR="00C37E17" w:rsidRPr="00F33CEF">
              <w:rPr>
                <w:sz w:val="18"/>
                <w:szCs w:val="18"/>
              </w:rPr>
              <w:t>partener</w:t>
            </w:r>
            <w:r w:rsidRPr="00F33CEF">
              <w:rPr>
                <w:sz w:val="18"/>
                <w:szCs w:val="18"/>
              </w:rPr>
              <w:t>ilor, dacă e cazul) de aprobare</w:t>
            </w:r>
            <w:r w:rsidR="00C37E17" w:rsidRPr="00F33CEF">
              <w:rPr>
                <w:sz w:val="18"/>
                <w:szCs w:val="18"/>
              </w:rPr>
              <w:t xml:space="preserve"> a documentaţiei tehnico-economice a proiectului și a indicatorilor tehnico-economici</w:t>
            </w:r>
            <w:r w:rsidRPr="00F33CEF">
              <w:rPr>
                <w:sz w:val="18"/>
                <w:szCs w:val="18"/>
              </w:rPr>
              <w:t>?</w:t>
            </w:r>
          </w:p>
          <w:p w14:paraId="2F15DD5B" w14:textId="6D1DD5AB" w:rsidR="00C37E17" w:rsidRPr="00F33CEF" w:rsidRDefault="00DF4194" w:rsidP="00EA052E">
            <w:pPr>
              <w:pStyle w:val="Header"/>
              <w:numPr>
                <w:ilvl w:val="0"/>
                <w:numId w:val="4"/>
              </w:numPr>
              <w:tabs>
                <w:tab w:val="clear" w:pos="4320"/>
                <w:tab w:val="center" w:pos="284"/>
              </w:tabs>
              <w:jc w:val="both"/>
              <w:rPr>
                <w:sz w:val="18"/>
                <w:szCs w:val="18"/>
              </w:rPr>
            </w:pPr>
            <w:r w:rsidRPr="00F33CEF">
              <w:rPr>
                <w:sz w:val="18"/>
                <w:szCs w:val="18"/>
              </w:rPr>
              <w:t>Hotărârea</w:t>
            </w:r>
            <w:r w:rsidR="00F4017D" w:rsidRPr="00F33CEF">
              <w:rPr>
                <w:sz w:val="18"/>
                <w:szCs w:val="18"/>
              </w:rPr>
              <w:t xml:space="preserve"> </w:t>
            </w:r>
            <w:r w:rsidRPr="00F33CEF">
              <w:rPr>
                <w:sz w:val="18"/>
                <w:szCs w:val="18"/>
              </w:rPr>
              <w:t xml:space="preserve">(hotărârile partenerilor, dacă e cazul) de aprobare a documentaţiei tehnico-economice a proiectului și a indicatorilor tehnico-economici </w:t>
            </w:r>
            <w:r w:rsidR="00F4017D" w:rsidRPr="00F33CEF">
              <w:rPr>
                <w:sz w:val="18"/>
                <w:szCs w:val="18"/>
              </w:rPr>
              <w:t>se referă la obiectul proiectului aşa cum reiese din cererea de finanțare și din întreaga documentaţie anexată</w:t>
            </w:r>
            <w:r w:rsidR="00C37E17" w:rsidRPr="00F33CEF">
              <w:rPr>
                <w:sz w:val="18"/>
                <w:szCs w:val="18"/>
              </w:rPr>
              <w:t xml:space="preserve">? </w:t>
            </w:r>
          </w:p>
          <w:p w14:paraId="36862676" w14:textId="1D0FBF79" w:rsidR="00C37E17" w:rsidRPr="00F33CEF" w:rsidRDefault="00C37E17" w:rsidP="002F0AEC">
            <w:pPr>
              <w:tabs>
                <w:tab w:val="center" w:pos="284"/>
              </w:tabs>
              <w:ind w:left="426"/>
              <w:rPr>
                <w:i/>
                <w:sz w:val="18"/>
                <w:szCs w:val="18"/>
                <w:lang w:val="it-IT"/>
              </w:rPr>
            </w:pPr>
            <w:r w:rsidRPr="00F33CEF">
              <w:rPr>
                <w:i/>
                <w:sz w:val="18"/>
                <w:szCs w:val="18"/>
                <w:lang w:val="it-IT"/>
              </w:rPr>
              <w:t>(În cazul în care acesta nu corespunde</w:t>
            </w:r>
            <w:r w:rsidR="00BF3AF1" w:rsidRPr="00F33CEF">
              <w:rPr>
                <w:i/>
                <w:sz w:val="18"/>
                <w:szCs w:val="18"/>
                <w:lang w:val="it-IT"/>
              </w:rPr>
              <w:t xml:space="preserve"> decât parţial</w:t>
            </w:r>
            <w:r w:rsidRPr="00F33CEF">
              <w:rPr>
                <w:i/>
                <w:sz w:val="18"/>
                <w:szCs w:val="18"/>
                <w:lang w:val="it-IT"/>
              </w:rPr>
              <w:t>, se va solicita în perioada de precontractare emiterea unei noi hotărâri care modifică/rectifică documentul inițial)</w:t>
            </w:r>
          </w:p>
        </w:tc>
        <w:tc>
          <w:tcPr>
            <w:tcW w:w="149" w:type="pct"/>
          </w:tcPr>
          <w:p w14:paraId="537E5834" w14:textId="77777777" w:rsidR="00C37E17" w:rsidRPr="00F33CEF" w:rsidRDefault="00C37E17" w:rsidP="00C37E17">
            <w:pPr>
              <w:jc w:val="center"/>
              <w:rPr>
                <w:sz w:val="18"/>
                <w:szCs w:val="18"/>
                <w:lang w:val="it-IT"/>
              </w:rPr>
            </w:pPr>
          </w:p>
        </w:tc>
        <w:tc>
          <w:tcPr>
            <w:tcW w:w="147" w:type="pct"/>
          </w:tcPr>
          <w:p w14:paraId="310AACD7" w14:textId="77777777" w:rsidR="00C37E17" w:rsidRPr="00F33CEF" w:rsidRDefault="00C37E17" w:rsidP="00C37E17">
            <w:pPr>
              <w:rPr>
                <w:sz w:val="18"/>
                <w:szCs w:val="18"/>
                <w:lang w:val="it-IT"/>
              </w:rPr>
            </w:pPr>
          </w:p>
        </w:tc>
        <w:tc>
          <w:tcPr>
            <w:tcW w:w="208" w:type="pct"/>
          </w:tcPr>
          <w:p w14:paraId="019587CE" w14:textId="77777777" w:rsidR="00C37E17" w:rsidRPr="00F33CEF" w:rsidRDefault="00C37E17" w:rsidP="00C37E17">
            <w:pPr>
              <w:rPr>
                <w:sz w:val="18"/>
                <w:szCs w:val="18"/>
                <w:lang w:val="it-IT"/>
              </w:rPr>
            </w:pPr>
          </w:p>
        </w:tc>
        <w:tc>
          <w:tcPr>
            <w:tcW w:w="309" w:type="pct"/>
          </w:tcPr>
          <w:p w14:paraId="60879930" w14:textId="77777777" w:rsidR="00C37E17" w:rsidRPr="00F33CEF" w:rsidRDefault="00C37E17" w:rsidP="00C37E17">
            <w:pPr>
              <w:rPr>
                <w:sz w:val="18"/>
                <w:szCs w:val="18"/>
                <w:lang w:val="it-IT"/>
              </w:rPr>
            </w:pPr>
          </w:p>
        </w:tc>
        <w:tc>
          <w:tcPr>
            <w:tcW w:w="132" w:type="pct"/>
          </w:tcPr>
          <w:p w14:paraId="4D0CBED9" w14:textId="77777777" w:rsidR="00C37E17" w:rsidRPr="00F33CEF" w:rsidRDefault="00C37E17" w:rsidP="00C37E17">
            <w:pPr>
              <w:rPr>
                <w:sz w:val="18"/>
                <w:szCs w:val="18"/>
                <w:lang w:val="it-IT"/>
              </w:rPr>
            </w:pPr>
          </w:p>
        </w:tc>
        <w:tc>
          <w:tcPr>
            <w:tcW w:w="147" w:type="pct"/>
          </w:tcPr>
          <w:p w14:paraId="7D026C29" w14:textId="77777777" w:rsidR="00C37E17" w:rsidRPr="00F33CEF" w:rsidRDefault="00C37E17" w:rsidP="00C37E17">
            <w:pPr>
              <w:rPr>
                <w:sz w:val="18"/>
                <w:szCs w:val="18"/>
                <w:lang w:val="it-IT"/>
              </w:rPr>
            </w:pPr>
          </w:p>
        </w:tc>
        <w:tc>
          <w:tcPr>
            <w:tcW w:w="168" w:type="pct"/>
          </w:tcPr>
          <w:p w14:paraId="60FC5F39" w14:textId="77777777" w:rsidR="00C37E17" w:rsidRPr="00F33CEF" w:rsidRDefault="00C37E17" w:rsidP="00C37E17">
            <w:pPr>
              <w:rPr>
                <w:sz w:val="18"/>
                <w:szCs w:val="18"/>
                <w:lang w:val="it-IT"/>
              </w:rPr>
            </w:pPr>
          </w:p>
        </w:tc>
        <w:tc>
          <w:tcPr>
            <w:tcW w:w="384" w:type="pct"/>
            <w:gridSpan w:val="2"/>
          </w:tcPr>
          <w:p w14:paraId="4CDDF123" w14:textId="77777777" w:rsidR="00C37E17" w:rsidRPr="00F33CEF" w:rsidRDefault="00C37E17" w:rsidP="00C37E17">
            <w:pPr>
              <w:rPr>
                <w:sz w:val="18"/>
                <w:szCs w:val="18"/>
                <w:lang w:val="it-IT"/>
              </w:rPr>
            </w:pPr>
          </w:p>
        </w:tc>
      </w:tr>
      <w:tr w:rsidR="00C247D4" w:rsidRPr="00F33CEF" w14:paraId="196F4F9F" w14:textId="77777777" w:rsidTr="00C247D4">
        <w:trPr>
          <w:trHeight w:val="2167"/>
          <w:tblHeader/>
        </w:trPr>
        <w:tc>
          <w:tcPr>
            <w:tcW w:w="3356" w:type="pct"/>
          </w:tcPr>
          <w:p w14:paraId="110ACB36" w14:textId="124257A7" w:rsidR="0032247A" w:rsidRPr="00F33CEF" w:rsidRDefault="0032247A" w:rsidP="0032247A">
            <w:pPr>
              <w:pStyle w:val="Header"/>
              <w:tabs>
                <w:tab w:val="clear" w:pos="4320"/>
                <w:tab w:val="center" w:pos="639"/>
              </w:tabs>
              <w:ind w:left="502"/>
              <w:jc w:val="both"/>
              <w:rPr>
                <w:sz w:val="18"/>
                <w:szCs w:val="18"/>
              </w:rPr>
            </w:pPr>
            <w:r w:rsidRPr="00F33CEF">
              <w:rPr>
                <w:i/>
                <w:sz w:val="18"/>
                <w:szCs w:val="18"/>
              </w:rPr>
              <w:t>(</w:t>
            </w:r>
            <w:r w:rsidR="00C37E17" w:rsidRPr="00F33CEF">
              <w:rPr>
                <w:i/>
                <w:sz w:val="18"/>
                <w:szCs w:val="18"/>
              </w:rPr>
              <w:t xml:space="preserve">în cazul proiectelor de investiţii pentru care execuţia de lucrări </w:t>
            </w:r>
            <w:r w:rsidR="008D2E2E" w:rsidRPr="00F33CEF">
              <w:rPr>
                <w:i/>
                <w:sz w:val="18"/>
                <w:szCs w:val="18"/>
              </w:rPr>
              <w:t>a fost demarată,  iar</w:t>
            </w:r>
            <w:r w:rsidR="00DF50D6" w:rsidRPr="00F33CEF">
              <w:rPr>
                <w:i/>
                <w:sz w:val="18"/>
                <w:szCs w:val="18"/>
              </w:rPr>
              <w:t xml:space="preserve">  investiț</w:t>
            </w:r>
            <w:r w:rsidR="00C37E17" w:rsidRPr="00F33CEF">
              <w:rPr>
                <w:i/>
                <w:sz w:val="18"/>
                <w:szCs w:val="18"/>
              </w:rPr>
              <w:t>iile nu</w:t>
            </w:r>
            <w:r w:rsidR="001145B5" w:rsidRPr="00F33CEF">
              <w:rPr>
                <w:i/>
                <w:sz w:val="18"/>
                <w:szCs w:val="18"/>
              </w:rPr>
              <w:t xml:space="preserve"> au fost încheiate în mod fizic şi financiar</w:t>
            </w:r>
            <w:r w:rsidRPr="00F33CEF">
              <w:rPr>
                <w:i/>
                <w:sz w:val="18"/>
                <w:szCs w:val="18"/>
              </w:rPr>
              <w:t xml:space="preserve">) </w:t>
            </w:r>
          </w:p>
          <w:p w14:paraId="6D42999B" w14:textId="6B1902A2" w:rsidR="00C37E17" w:rsidRPr="00F33CEF" w:rsidRDefault="0032247A" w:rsidP="00EA052E">
            <w:pPr>
              <w:pStyle w:val="Header"/>
              <w:numPr>
                <w:ilvl w:val="0"/>
                <w:numId w:val="4"/>
              </w:numPr>
              <w:tabs>
                <w:tab w:val="clear" w:pos="4320"/>
                <w:tab w:val="center" w:pos="639"/>
              </w:tabs>
              <w:jc w:val="both"/>
              <w:rPr>
                <w:sz w:val="18"/>
                <w:szCs w:val="18"/>
              </w:rPr>
            </w:pPr>
            <w:r w:rsidRPr="00F33CEF">
              <w:rPr>
                <w:sz w:val="18"/>
                <w:szCs w:val="18"/>
              </w:rPr>
              <w:t>Este atașată Hotărârea de aprobare a proiectului</w:t>
            </w:r>
            <w:r w:rsidR="00E07106" w:rsidRPr="00F33CEF">
              <w:rPr>
                <w:sz w:val="18"/>
                <w:szCs w:val="18"/>
              </w:rPr>
              <w:t xml:space="preserve">? </w:t>
            </w:r>
          </w:p>
          <w:p w14:paraId="34791815" w14:textId="5DD3FCB6" w:rsidR="00C37E17" w:rsidRPr="00F33CEF" w:rsidRDefault="00C37E17" w:rsidP="00EA052E">
            <w:pPr>
              <w:pStyle w:val="Header"/>
              <w:numPr>
                <w:ilvl w:val="0"/>
                <w:numId w:val="4"/>
              </w:numPr>
              <w:tabs>
                <w:tab w:val="clear" w:pos="4320"/>
                <w:tab w:val="center" w:pos="639"/>
              </w:tabs>
              <w:jc w:val="both"/>
              <w:rPr>
                <w:b/>
                <w:sz w:val="18"/>
                <w:szCs w:val="18"/>
                <w:lang w:val="fr-FR"/>
              </w:rPr>
            </w:pPr>
            <w:r w:rsidRPr="00F33CEF">
              <w:rPr>
                <w:sz w:val="18"/>
                <w:szCs w:val="18"/>
              </w:rPr>
              <w:t xml:space="preserve">Sumele menționate în hotărâre sunt acoperitoare pentru </w:t>
            </w:r>
            <w:r w:rsidR="00553795" w:rsidRPr="00F33CEF">
              <w:rPr>
                <w:sz w:val="18"/>
                <w:szCs w:val="18"/>
              </w:rPr>
              <w:t>cheltuielile</w:t>
            </w:r>
            <w:r w:rsidRPr="00F33CEF">
              <w:rPr>
                <w:sz w:val="18"/>
                <w:szCs w:val="18"/>
              </w:rPr>
              <w:t xml:space="preserve"> aferente investiției (cheltuieli neeligibile și contribuția la cheltuielil</w:t>
            </w:r>
            <w:r w:rsidR="008D2E2E" w:rsidRPr="00F33CEF">
              <w:rPr>
                <w:sz w:val="18"/>
                <w:szCs w:val="18"/>
              </w:rPr>
              <w:t xml:space="preserve">e eligibile), conform bugetului, acordului de parteneriat </w:t>
            </w:r>
            <w:r w:rsidRPr="00F33CEF">
              <w:rPr>
                <w:sz w:val="18"/>
                <w:szCs w:val="18"/>
              </w:rPr>
              <w:t>și devizului</w:t>
            </w:r>
            <w:r w:rsidR="0030232B" w:rsidRPr="00F33CEF">
              <w:rPr>
                <w:sz w:val="18"/>
                <w:szCs w:val="18"/>
              </w:rPr>
              <w:t>, dacă e cazul</w:t>
            </w:r>
            <w:r w:rsidRPr="00F33CEF">
              <w:rPr>
                <w:sz w:val="18"/>
                <w:szCs w:val="18"/>
              </w:rPr>
              <w:t>?</w:t>
            </w:r>
          </w:p>
        </w:tc>
        <w:tc>
          <w:tcPr>
            <w:tcW w:w="149" w:type="pct"/>
          </w:tcPr>
          <w:p w14:paraId="249D9C7F" w14:textId="77777777" w:rsidR="00C37E17" w:rsidRPr="00F33CEF" w:rsidRDefault="00C37E17" w:rsidP="00C37E17">
            <w:pPr>
              <w:jc w:val="center"/>
              <w:rPr>
                <w:sz w:val="18"/>
                <w:szCs w:val="18"/>
                <w:lang w:val="it-IT"/>
              </w:rPr>
            </w:pPr>
          </w:p>
        </w:tc>
        <w:tc>
          <w:tcPr>
            <w:tcW w:w="147" w:type="pct"/>
          </w:tcPr>
          <w:p w14:paraId="4D8976D3" w14:textId="77777777" w:rsidR="00C37E17" w:rsidRPr="00F33CEF" w:rsidRDefault="00C37E17" w:rsidP="00C37E17">
            <w:pPr>
              <w:rPr>
                <w:sz w:val="18"/>
                <w:szCs w:val="18"/>
                <w:lang w:val="it-IT"/>
              </w:rPr>
            </w:pPr>
          </w:p>
        </w:tc>
        <w:tc>
          <w:tcPr>
            <w:tcW w:w="208" w:type="pct"/>
          </w:tcPr>
          <w:p w14:paraId="2DA04975" w14:textId="77777777" w:rsidR="00C37E17" w:rsidRPr="00F33CEF" w:rsidRDefault="00C37E17" w:rsidP="00C37E17">
            <w:pPr>
              <w:rPr>
                <w:sz w:val="18"/>
                <w:szCs w:val="18"/>
                <w:lang w:val="it-IT"/>
              </w:rPr>
            </w:pPr>
          </w:p>
        </w:tc>
        <w:tc>
          <w:tcPr>
            <w:tcW w:w="309" w:type="pct"/>
          </w:tcPr>
          <w:p w14:paraId="792EC7F2" w14:textId="77777777" w:rsidR="00C37E17" w:rsidRPr="00F33CEF" w:rsidRDefault="00C37E17" w:rsidP="00C37E17">
            <w:pPr>
              <w:rPr>
                <w:sz w:val="18"/>
                <w:szCs w:val="18"/>
                <w:lang w:val="it-IT"/>
              </w:rPr>
            </w:pPr>
          </w:p>
        </w:tc>
        <w:tc>
          <w:tcPr>
            <w:tcW w:w="132" w:type="pct"/>
          </w:tcPr>
          <w:p w14:paraId="12B982D5" w14:textId="77777777" w:rsidR="00C37E17" w:rsidRPr="00F33CEF" w:rsidRDefault="00C37E17" w:rsidP="00C37E17">
            <w:pPr>
              <w:rPr>
                <w:sz w:val="18"/>
                <w:szCs w:val="18"/>
                <w:lang w:val="it-IT"/>
              </w:rPr>
            </w:pPr>
          </w:p>
        </w:tc>
        <w:tc>
          <w:tcPr>
            <w:tcW w:w="147" w:type="pct"/>
          </w:tcPr>
          <w:p w14:paraId="71DCD8DA" w14:textId="77777777" w:rsidR="00C37E17" w:rsidRPr="00F33CEF" w:rsidRDefault="00C37E17" w:rsidP="00C37E17">
            <w:pPr>
              <w:rPr>
                <w:sz w:val="18"/>
                <w:szCs w:val="18"/>
                <w:lang w:val="it-IT"/>
              </w:rPr>
            </w:pPr>
          </w:p>
        </w:tc>
        <w:tc>
          <w:tcPr>
            <w:tcW w:w="168" w:type="pct"/>
          </w:tcPr>
          <w:p w14:paraId="40781B3B" w14:textId="77777777" w:rsidR="00C37E17" w:rsidRPr="00F33CEF" w:rsidRDefault="00C37E17" w:rsidP="00C37E17">
            <w:pPr>
              <w:rPr>
                <w:sz w:val="18"/>
                <w:szCs w:val="18"/>
                <w:lang w:val="it-IT"/>
              </w:rPr>
            </w:pPr>
          </w:p>
        </w:tc>
        <w:tc>
          <w:tcPr>
            <w:tcW w:w="384" w:type="pct"/>
            <w:gridSpan w:val="2"/>
          </w:tcPr>
          <w:p w14:paraId="5AB97FF9" w14:textId="77777777" w:rsidR="00C37E17" w:rsidRPr="00F33CEF" w:rsidRDefault="00C37E17" w:rsidP="00C37E17">
            <w:pPr>
              <w:rPr>
                <w:sz w:val="18"/>
                <w:szCs w:val="18"/>
                <w:lang w:val="it-IT"/>
              </w:rPr>
            </w:pPr>
          </w:p>
        </w:tc>
      </w:tr>
      <w:tr w:rsidR="00C247D4" w:rsidRPr="00F33CEF" w14:paraId="6FDD283A" w14:textId="77777777" w:rsidTr="00C247D4">
        <w:trPr>
          <w:trHeight w:val="3301"/>
          <w:tblHeader/>
        </w:trPr>
        <w:tc>
          <w:tcPr>
            <w:tcW w:w="3356" w:type="pct"/>
          </w:tcPr>
          <w:p w14:paraId="05407FD7" w14:textId="21B0D75A" w:rsidR="00670F2B" w:rsidRPr="00F33CEF" w:rsidRDefault="00670F2B" w:rsidP="00EA052E">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 xml:space="preserve">Devizul general pentru proiectele de lucrări în conformitate cu legislația în vigoare </w:t>
            </w:r>
          </w:p>
          <w:p w14:paraId="1F441D42" w14:textId="71739C24" w:rsidR="00E02202" w:rsidRPr="00F33CEF" w:rsidRDefault="00935A2A" w:rsidP="00EA052E">
            <w:pPr>
              <w:pStyle w:val="Header"/>
              <w:numPr>
                <w:ilvl w:val="0"/>
                <w:numId w:val="4"/>
              </w:numPr>
              <w:tabs>
                <w:tab w:val="clear" w:pos="4320"/>
                <w:tab w:val="center" w:pos="284"/>
              </w:tabs>
              <w:jc w:val="both"/>
              <w:rPr>
                <w:color w:val="0070C0"/>
                <w:sz w:val="18"/>
                <w:szCs w:val="18"/>
              </w:rPr>
            </w:pPr>
            <w:r w:rsidRPr="00F33CEF">
              <w:rPr>
                <w:sz w:val="18"/>
                <w:szCs w:val="18"/>
              </w:rPr>
              <w:t>Este anexat</w:t>
            </w:r>
            <w:r w:rsidR="00C37E17" w:rsidRPr="00F33CEF">
              <w:rPr>
                <w:sz w:val="18"/>
                <w:szCs w:val="18"/>
              </w:rPr>
              <w:t xml:space="preserve"> Devizul general aferent documentației tehnico-economice pe baza căruia se contractează proiectul (</w:t>
            </w:r>
            <w:r w:rsidR="008D2E2E" w:rsidRPr="00F33CEF">
              <w:rPr>
                <w:sz w:val="18"/>
                <w:szCs w:val="18"/>
              </w:rPr>
              <w:t>SF/</w:t>
            </w:r>
            <w:r w:rsidR="00C37E17" w:rsidRPr="00F33CEF">
              <w:rPr>
                <w:sz w:val="18"/>
                <w:szCs w:val="18"/>
              </w:rPr>
              <w:t>DALI sau PT)?</w:t>
            </w:r>
            <w:r w:rsidR="00E02202" w:rsidRPr="00F33CEF">
              <w:rPr>
                <w:b/>
                <w:sz w:val="18"/>
                <w:szCs w:val="18"/>
                <w:lang w:val="fr-FR"/>
              </w:rPr>
              <w:tab/>
            </w:r>
          </w:p>
          <w:p w14:paraId="66486C1C" w14:textId="1E70062E" w:rsidR="00C37E17" w:rsidRPr="00F33CEF" w:rsidRDefault="00DF4194" w:rsidP="00EA052E">
            <w:pPr>
              <w:pStyle w:val="Header"/>
              <w:numPr>
                <w:ilvl w:val="0"/>
                <w:numId w:val="4"/>
              </w:numPr>
              <w:tabs>
                <w:tab w:val="clear" w:pos="4320"/>
                <w:tab w:val="center" w:pos="284"/>
              </w:tabs>
              <w:jc w:val="both"/>
              <w:rPr>
                <w:color w:val="0070C0"/>
                <w:sz w:val="18"/>
                <w:szCs w:val="18"/>
              </w:rPr>
            </w:pPr>
            <w:proofErr w:type="spellStart"/>
            <w:r w:rsidRPr="00F33CEF">
              <w:rPr>
                <w:sz w:val="18"/>
                <w:szCs w:val="18"/>
                <w:lang w:val="fr-FR"/>
              </w:rPr>
              <w:t>Devizul</w:t>
            </w:r>
            <w:proofErr w:type="spellEnd"/>
            <w:r w:rsidRPr="00F33CEF">
              <w:rPr>
                <w:sz w:val="18"/>
                <w:szCs w:val="18"/>
                <w:lang w:val="fr-FR"/>
              </w:rPr>
              <w:t xml:space="preserve"> </w:t>
            </w:r>
            <w:proofErr w:type="spellStart"/>
            <w:r w:rsidRPr="00F33CEF">
              <w:rPr>
                <w:sz w:val="18"/>
                <w:szCs w:val="18"/>
                <w:lang w:val="fr-FR"/>
              </w:rPr>
              <w:t>general</w:t>
            </w:r>
            <w:proofErr w:type="spellEnd"/>
            <w:r w:rsidRPr="00F33CEF">
              <w:rPr>
                <w:sz w:val="18"/>
                <w:szCs w:val="18"/>
                <w:lang w:val="fr-FR"/>
              </w:rPr>
              <w:t xml:space="preserve"> </w:t>
            </w:r>
            <w:proofErr w:type="spellStart"/>
            <w:r w:rsidRPr="00F33CEF">
              <w:rPr>
                <w:sz w:val="18"/>
                <w:szCs w:val="18"/>
                <w:lang w:val="fr-FR"/>
              </w:rPr>
              <w:t>r</w:t>
            </w:r>
            <w:r w:rsidR="00C37E17" w:rsidRPr="00F33CEF">
              <w:rPr>
                <w:sz w:val="18"/>
                <w:szCs w:val="18"/>
                <w:lang w:val="fr-FR"/>
              </w:rPr>
              <w:t>espectă</w:t>
            </w:r>
            <w:proofErr w:type="spellEnd"/>
            <w:r w:rsidR="00C37E17" w:rsidRPr="00F33CEF">
              <w:rPr>
                <w:sz w:val="18"/>
                <w:szCs w:val="18"/>
                <w:lang w:val="fr-FR"/>
              </w:rPr>
              <w:t xml:space="preserve"> structura </w:t>
            </w:r>
            <w:proofErr w:type="spellStart"/>
            <w:r w:rsidR="00C37E17" w:rsidRPr="00F33CEF">
              <w:rPr>
                <w:sz w:val="18"/>
                <w:szCs w:val="18"/>
                <w:lang w:val="fr-FR"/>
              </w:rPr>
              <w:t>devizului</w:t>
            </w:r>
            <w:proofErr w:type="spellEnd"/>
            <w:r w:rsidR="00C37E17" w:rsidRPr="00F33CEF">
              <w:rPr>
                <w:sz w:val="18"/>
                <w:szCs w:val="18"/>
                <w:lang w:val="fr-FR"/>
              </w:rPr>
              <w:t xml:space="preserve"> </w:t>
            </w:r>
            <w:proofErr w:type="spellStart"/>
            <w:r w:rsidR="00C37E17" w:rsidRPr="00F33CEF">
              <w:rPr>
                <w:sz w:val="18"/>
                <w:szCs w:val="18"/>
                <w:lang w:val="fr-FR"/>
              </w:rPr>
              <w:t>g</w:t>
            </w:r>
            <w:r w:rsidR="00553795" w:rsidRPr="00F33CEF">
              <w:rPr>
                <w:sz w:val="18"/>
                <w:szCs w:val="18"/>
                <w:lang w:val="fr-FR"/>
              </w:rPr>
              <w:t>eneral</w:t>
            </w:r>
            <w:proofErr w:type="spellEnd"/>
            <w:r w:rsidR="00553795" w:rsidRPr="00F33CEF">
              <w:rPr>
                <w:sz w:val="18"/>
                <w:szCs w:val="18"/>
                <w:lang w:val="fr-FR"/>
              </w:rPr>
              <w:t xml:space="preserve"> </w:t>
            </w:r>
            <w:proofErr w:type="spellStart"/>
            <w:r w:rsidR="00553795" w:rsidRPr="00F33CEF">
              <w:rPr>
                <w:sz w:val="18"/>
                <w:szCs w:val="18"/>
                <w:lang w:val="fr-FR"/>
              </w:rPr>
              <w:t>din</w:t>
            </w:r>
            <w:proofErr w:type="spellEnd"/>
            <w:r w:rsidR="00553795" w:rsidRPr="00F33CEF">
              <w:rPr>
                <w:sz w:val="18"/>
                <w:szCs w:val="18"/>
                <w:lang w:val="fr-FR"/>
              </w:rPr>
              <w:t xml:space="preserve"> </w:t>
            </w:r>
            <w:proofErr w:type="spellStart"/>
            <w:r w:rsidR="00553795" w:rsidRPr="00F33CEF">
              <w:rPr>
                <w:sz w:val="18"/>
                <w:szCs w:val="18"/>
                <w:lang w:val="fr-FR"/>
              </w:rPr>
              <w:t>legislația</w:t>
            </w:r>
            <w:proofErr w:type="spellEnd"/>
            <w:r w:rsidR="00553795" w:rsidRPr="00F33CEF">
              <w:rPr>
                <w:sz w:val="18"/>
                <w:szCs w:val="18"/>
                <w:lang w:val="fr-FR"/>
              </w:rPr>
              <w:t xml:space="preserve"> </w:t>
            </w:r>
            <w:proofErr w:type="spellStart"/>
            <w:r w:rsidR="00553795" w:rsidRPr="00F33CEF">
              <w:rPr>
                <w:sz w:val="18"/>
                <w:szCs w:val="18"/>
                <w:lang w:val="fr-FR"/>
              </w:rPr>
              <w:t>națională</w:t>
            </w:r>
            <w:proofErr w:type="spellEnd"/>
            <w:r w:rsidR="00553795" w:rsidRPr="00F33CEF">
              <w:rPr>
                <w:sz w:val="18"/>
                <w:szCs w:val="18"/>
                <w:lang w:val="fr-FR"/>
              </w:rPr>
              <w:t xml:space="preserve">, </w:t>
            </w:r>
            <w:proofErr w:type="spellStart"/>
            <w:r w:rsidR="00553795" w:rsidRPr="00F33CEF">
              <w:rPr>
                <w:sz w:val="18"/>
                <w:szCs w:val="18"/>
                <w:lang w:val="fr-FR"/>
              </w:rPr>
              <w:t>respectiv</w:t>
            </w:r>
            <w:proofErr w:type="spellEnd"/>
            <w:r w:rsidR="00C37E17" w:rsidRPr="00F33CEF">
              <w:rPr>
                <w:sz w:val="18"/>
                <w:szCs w:val="18"/>
                <w:lang w:val="fr-FR"/>
              </w:rPr>
              <w:t xml:space="preserve"> </w:t>
            </w:r>
            <w:proofErr w:type="spellStart"/>
            <w:r w:rsidR="00C37E17" w:rsidRPr="00F33CEF">
              <w:rPr>
                <w:sz w:val="18"/>
                <w:szCs w:val="18"/>
                <w:lang w:val="fr-FR"/>
              </w:rPr>
              <w:t>din</w:t>
            </w:r>
            <w:proofErr w:type="spellEnd"/>
            <w:r w:rsidR="00C37E17" w:rsidRPr="00F33CEF">
              <w:rPr>
                <w:sz w:val="18"/>
                <w:szCs w:val="18"/>
                <w:lang w:val="fr-FR"/>
              </w:rPr>
              <w:t xml:space="preserve"> </w:t>
            </w:r>
            <w:proofErr w:type="spellStart"/>
            <w:r w:rsidR="00C37E17" w:rsidRPr="00F33CEF">
              <w:rPr>
                <w:sz w:val="18"/>
                <w:szCs w:val="18"/>
                <w:lang w:val="fr-FR"/>
              </w:rPr>
              <w:t>cadrul</w:t>
            </w:r>
            <w:proofErr w:type="spellEnd"/>
            <w:r w:rsidR="00C37E17" w:rsidRPr="00F33CEF">
              <w:rPr>
                <w:sz w:val="18"/>
                <w:szCs w:val="18"/>
                <w:lang w:val="fr-FR"/>
              </w:rPr>
              <w:t xml:space="preserve"> HG </w:t>
            </w:r>
            <w:r w:rsidR="00935A2A" w:rsidRPr="00F33CEF">
              <w:rPr>
                <w:sz w:val="18"/>
                <w:szCs w:val="18"/>
                <w:lang w:val="fr-FR"/>
              </w:rPr>
              <w:t xml:space="preserve">nr. </w:t>
            </w:r>
            <w:r w:rsidR="00C37E17" w:rsidRPr="00F33CEF">
              <w:rPr>
                <w:sz w:val="18"/>
                <w:szCs w:val="18"/>
                <w:lang w:val="fr-FR"/>
              </w:rPr>
              <w:t>28/2008</w:t>
            </w:r>
            <w:r w:rsidR="008D2E2E" w:rsidRPr="00F33CEF">
              <w:rPr>
                <w:sz w:val="18"/>
                <w:szCs w:val="18"/>
              </w:rPr>
              <w:t xml:space="preserve"> </w:t>
            </w:r>
            <w:proofErr w:type="spellStart"/>
            <w:r w:rsidR="008D2E2E" w:rsidRPr="00F33CEF">
              <w:rPr>
                <w:sz w:val="18"/>
                <w:szCs w:val="18"/>
                <w:lang w:val="fr-FR"/>
              </w:rPr>
              <w:t>sau</w:t>
            </w:r>
            <w:proofErr w:type="spellEnd"/>
            <w:r w:rsidR="008D2E2E" w:rsidRPr="00F33CEF">
              <w:rPr>
                <w:sz w:val="18"/>
                <w:szCs w:val="18"/>
                <w:lang w:val="fr-FR"/>
              </w:rPr>
              <w:t xml:space="preserve"> HG</w:t>
            </w:r>
            <w:r w:rsidR="00935A2A" w:rsidRPr="00F33CEF">
              <w:rPr>
                <w:sz w:val="18"/>
                <w:szCs w:val="18"/>
                <w:lang w:val="fr-FR"/>
              </w:rPr>
              <w:t xml:space="preserve"> nr.</w:t>
            </w:r>
            <w:r w:rsidR="008D2E2E" w:rsidRPr="00F33CEF">
              <w:rPr>
                <w:sz w:val="18"/>
                <w:szCs w:val="18"/>
                <w:lang w:val="fr-FR"/>
              </w:rPr>
              <w:t xml:space="preserve"> 907/2016, </w:t>
            </w:r>
            <w:proofErr w:type="spellStart"/>
            <w:r w:rsidR="008D2E2E" w:rsidRPr="00F33CEF">
              <w:rPr>
                <w:sz w:val="18"/>
                <w:szCs w:val="18"/>
                <w:lang w:val="fr-FR"/>
              </w:rPr>
              <w:t>după</w:t>
            </w:r>
            <w:proofErr w:type="spellEnd"/>
            <w:r w:rsidR="008D2E2E" w:rsidRPr="00F33CEF">
              <w:rPr>
                <w:sz w:val="18"/>
                <w:szCs w:val="18"/>
                <w:lang w:val="fr-FR"/>
              </w:rPr>
              <w:t xml:space="preserve"> </w:t>
            </w:r>
            <w:proofErr w:type="spellStart"/>
            <w:r w:rsidR="008D2E2E" w:rsidRPr="00F33CEF">
              <w:rPr>
                <w:sz w:val="18"/>
                <w:szCs w:val="18"/>
                <w:lang w:val="fr-FR"/>
              </w:rPr>
              <w:t>caz</w:t>
            </w:r>
            <w:proofErr w:type="spellEnd"/>
            <w:r w:rsidR="00C37E17" w:rsidRPr="00F33CEF">
              <w:rPr>
                <w:sz w:val="18"/>
                <w:szCs w:val="18"/>
                <w:lang w:val="fr-FR"/>
              </w:rPr>
              <w:t>?</w:t>
            </w:r>
          </w:p>
          <w:p w14:paraId="0368671C" w14:textId="77777777" w:rsidR="00C37E17" w:rsidRPr="00F33CEF" w:rsidRDefault="00C37E17" w:rsidP="00EA052E">
            <w:pPr>
              <w:pStyle w:val="Header"/>
              <w:numPr>
                <w:ilvl w:val="0"/>
                <w:numId w:val="4"/>
              </w:numPr>
              <w:tabs>
                <w:tab w:val="clear" w:pos="4320"/>
                <w:tab w:val="center" w:pos="284"/>
              </w:tabs>
              <w:jc w:val="both"/>
              <w:rPr>
                <w:color w:val="0070C0"/>
                <w:sz w:val="18"/>
                <w:szCs w:val="18"/>
              </w:rPr>
            </w:pPr>
            <w:r w:rsidRPr="00F33CEF">
              <w:rPr>
                <w:sz w:val="18"/>
                <w:szCs w:val="18"/>
                <w:lang w:val="it-IT"/>
              </w:rPr>
              <w:t>Devizul general prezintă data elaborării/actualizării, semnatura și ştampila elaboratorului documentației tehnico-economice?</w:t>
            </w:r>
          </w:p>
          <w:p w14:paraId="77CF5354" w14:textId="1ED8E8C7" w:rsidR="007C1FE2" w:rsidRPr="00F33CEF" w:rsidRDefault="00935A2A" w:rsidP="00057AB2">
            <w:pPr>
              <w:pStyle w:val="Header"/>
              <w:numPr>
                <w:ilvl w:val="0"/>
                <w:numId w:val="4"/>
              </w:numPr>
              <w:tabs>
                <w:tab w:val="clear" w:pos="4320"/>
                <w:tab w:val="center" w:pos="284"/>
              </w:tabs>
              <w:jc w:val="both"/>
              <w:rPr>
                <w:color w:val="0070C0"/>
                <w:sz w:val="18"/>
                <w:szCs w:val="18"/>
              </w:rPr>
            </w:pPr>
            <w:r w:rsidRPr="00F33CEF">
              <w:rPr>
                <w:i/>
                <w:sz w:val="18"/>
                <w:szCs w:val="18"/>
              </w:rPr>
              <w:t>(doar pe</w:t>
            </w:r>
            <w:r w:rsidR="00553795" w:rsidRPr="00F33CEF">
              <w:rPr>
                <w:i/>
                <w:sz w:val="18"/>
                <w:szCs w:val="18"/>
              </w:rPr>
              <w:t>ntru proiectele de investiții în care</w:t>
            </w:r>
            <w:r w:rsidRPr="00F33CEF">
              <w:rPr>
                <w:i/>
                <w:sz w:val="18"/>
                <w:szCs w:val="18"/>
              </w:rPr>
              <w:t xml:space="preserve"> execuția fizică de lucrări nu a fost demarată la data depunerii CF)</w:t>
            </w:r>
            <w:r w:rsidRPr="00F33CEF">
              <w:rPr>
                <w:sz w:val="18"/>
                <w:szCs w:val="18"/>
              </w:rPr>
              <w:t xml:space="preserve"> </w:t>
            </w:r>
            <w:r w:rsidR="00C37E17" w:rsidRPr="00F33CEF">
              <w:rPr>
                <w:sz w:val="18"/>
                <w:szCs w:val="18"/>
              </w:rPr>
              <w:t>Devizul general aferent documentației tehnico-economice pe baza căruia se contractează proiectul (</w:t>
            </w:r>
            <w:r w:rsidR="008D2E2E" w:rsidRPr="00F33CEF">
              <w:rPr>
                <w:sz w:val="18"/>
                <w:szCs w:val="18"/>
              </w:rPr>
              <w:t>SF/</w:t>
            </w:r>
            <w:r w:rsidR="00C37E17" w:rsidRPr="00F33CEF">
              <w:rPr>
                <w:sz w:val="18"/>
                <w:szCs w:val="18"/>
              </w:rPr>
              <w:t xml:space="preserve">DALI sau PT) este actualizat cu cel mult 12 luni înainte de data depunerii cererii de finanţare? </w:t>
            </w:r>
          </w:p>
        </w:tc>
        <w:tc>
          <w:tcPr>
            <w:tcW w:w="149" w:type="pct"/>
          </w:tcPr>
          <w:p w14:paraId="67BCAD02" w14:textId="77777777" w:rsidR="00C37E17" w:rsidRPr="00F33CEF" w:rsidRDefault="00C37E17" w:rsidP="00C37E17">
            <w:pPr>
              <w:jc w:val="center"/>
              <w:rPr>
                <w:sz w:val="18"/>
                <w:szCs w:val="18"/>
                <w:lang w:val="it-IT"/>
              </w:rPr>
            </w:pPr>
          </w:p>
        </w:tc>
        <w:tc>
          <w:tcPr>
            <w:tcW w:w="147" w:type="pct"/>
          </w:tcPr>
          <w:p w14:paraId="4C460A5B" w14:textId="77777777" w:rsidR="00C37E17" w:rsidRPr="00F33CEF" w:rsidRDefault="00C37E17" w:rsidP="00C37E17">
            <w:pPr>
              <w:rPr>
                <w:sz w:val="18"/>
                <w:szCs w:val="18"/>
                <w:lang w:val="it-IT"/>
              </w:rPr>
            </w:pPr>
          </w:p>
        </w:tc>
        <w:tc>
          <w:tcPr>
            <w:tcW w:w="208" w:type="pct"/>
          </w:tcPr>
          <w:p w14:paraId="36081CBA" w14:textId="77777777" w:rsidR="00C37E17" w:rsidRPr="00F33CEF" w:rsidRDefault="00C37E17" w:rsidP="00C37E17">
            <w:pPr>
              <w:rPr>
                <w:sz w:val="18"/>
                <w:szCs w:val="18"/>
                <w:lang w:val="it-IT"/>
              </w:rPr>
            </w:pPr>
          </w:p>
        </w:tc>
        <w:tc>
          <w:tcPr>
            <w:tcW w:w="309" w:type="pct"/>
          </w:tcPr>
          <w:p w14:paraId="7042D2F9" w14:textId="77777777" w:rsidR="00C37E17" w:rsidRPr="00F33CEF" w:rsidRDefault="00C37E17" w:rsidP="00C37E17">
            <w:pPr>
              <w:rPr>
                <w:sz w:val="18"/>
                <w:szCs w:val="18"/>
                <w:lang w:val="it-IT"/>
              </w:rPr>
            </w:pPr>
          </w:p>
        </w:tc>
        <w:tc>
          <w:tcPr>
            <w:tcW w:w="132" w:type="pct"/>
          </w:tcPr>
          <w:p w14:paraId="4EA49EA1" w14:textId="77777777" w:rsidR="00C37E17" w:rsidRPr="00F33CEF" w:rsidRDefault="00C37E17" w:rsidP="00C37E17">
            <w:pPr>
              <w:rPr>
                <w:sz w:val="18"/>
                <w:szCs w:val="18"/>
                <w:lang w:val="it-IT"/>
              </w:rPr>
            </w:pPr>
          </w:p>
        </w:tc>
        <w:tc>
          <w:tcPr>
            <w:tcW w:w="147" w:type="pct"/>
          </w:tcPr>
          <w:p w14:paraId="1C667037" w14:textId="77777777" w:rsidR="00C37E17" w:rsidRPr="00F33CEF" w:rsidRDefault="00C37E17" w:rsidP="00C37E17">
            <w:pPr>
              <w:rPr>
                <w:sz w:val="18"/>
                <w:szCs w:val="18"/>
                <w:lang w:val="it-IT"/>
              </w:rPr>
            </w:pPr>
          </w:p>
        </w:tc>
        <w:tc>
          <w:tcPr>
            <w:tcW w:w="168" w:type="pct"/>
          </w:tcPr>
          <w:p w14:paraId="20EBACC6" w14:textId="77777777" w:rsidR="00C37E17" w:rsidRPr="00F33CEF" w:rsidRDefault="00C37E17" w:rsidP="00C37E17">
            <w:pPr>
              <w:rPr>
                <w:sz w:val="18"/>
                <w:szCs w:val="18"/>
                <w:lang w:val="it-IT"/>
              </w:rPr>
            </w:pPr>
          </w:p>
        </w:tc>
        <w:tc>
          <w:tcPr>
            <w:tcW w:w="384" w:type="pct"/>
            <w:gridSpan w:val="2"/>
          </w:tcPr>
          <w:p w14:paraId="0C4FE3A7" w14:textId="77777777" w:rsidR="00C37E17" w:rsidRPr="00F33CEF" w:rsidRDefault="00C37E17" w:rsidP="00C37E17">
            <w:pPr>
              <w:rPr>
                <w:sz w:val="18"/>
                <w:szCs w:val="18"/>
                <w:lang w:val="it-IT"/>
              </w:rPr>
            </w:pPr>
          </w:p>
        </w:tc>
      </w:tr>
      <w:tr w:rsidR="00C247D4" w:rsidRPr="00F33CEF" w14:paraId="10D7CBF1" w14:textId="77777777" w:rsidTr="00C247D4">
        <w:trPr>
          <w:trHeight w:val="1643"/>
          <w:tblHeader/>
        </w:trPr>
        <w:tc>
          <w:tcPr>
            <w:tcW w:w="3356" w:type="pct"/>
          </w:tcPr>
          <w:p w14:paraId="7F5C8E4D" w14:textId="14DFCFDB" w:rsidR="00670F2B" w:rsidRPr="00F33CEF" w:rsidRDefault="00057AB2" w:rsidP="00EA052E">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Lista de echipamente</w:t>
            </w:r>
            <w:r w:rsidR="00670F2B" w:rsidRPr="00F33CEF">
              <w:rPr>
                <w:rFonts w:ascii="Trebuchet MS" w:hAnsi="Trebuchet MS"/>
                <w:b/>
                <w:sz w:val="18"/>
                <w:szCs w:val="18"/>
              </w:rPr>
              <w:t xml:space="preserve"> și/sau lucrări și/sau servicii cu încadrarea acestora pe secțiunea de cheltuieli eligibile /ne-eligibile</w:t>
            </w:r>
          </w:p>
          <w:p w14:paraId="10806BD6" w14:textId="509D783C" w:rsidR="003805D5" w:rsidRPr="00F33CEF" w:rsidRDefault="00424FD8" w:rsidP="00EA052E">
            <w:pPr>
              <w:pStyle w:val="Header"/>
              <w:numPr>
                <w:ilvl w:val="0"/>
                <w:numId w:val="4"/>
              </w:numPr>
              <w:tabs>
                <w:tab w:val="center" w:pos="426"/>
              </w:tabs>
              <w:jc w:val="both"/>
              <w:rPr>
                <w:sz w:val="18"/>
                <w:szCs w:val="18"/>
              </w:rPr>
            </w:pPr>
            <w:r w:rsidRPr="00F33CEF">
              <w:rPr>
                <w:sz w:val="18"/>
                <w:szCs w:val="18"/>
              </w:rPr>
              <w:t xml:space="preserve"> </w:t>
            </w:r>
            <w:r w:rsidR="00553795" w:rsidRPr="00F33CEF">
              <w:rPr>
                <w:sz w:val="18"/>
                <w:szCs w:val="18"/>
              </w:rPr>
              <w:t>Lista de ec</w:t>
            </w:r>
            <w:r w:rsidR="00057AB2" w:rsidRPr="00F33CEF">
              <w:rPr>
                <w:sz w:val="18"/>
                <w:szCs w:val="18"/>
              </w:rPr>
              <w:t xml:space="preserve">hipamente, lucrări sau servicii (Model </w:t>
            </w:r>
            <w:ins w:id="1" w:author="Ovidiu PANAITE" w:date="2017-04-06T10:00:00Z">
              <w:r w:rsidR="00DD1542">
                <w:rPr>
                  <w:sz w:val="18"/>
                  <w:szCs w:val="18"/>
                </w:rPr>
                <w:t>....</w:t>
              </w:r>
            </w:ins>
            <w:r w:rsidR="00553795" w:rsidRPr="00F33CEF">
              <w:rPr>
                <w:sz w:val="18"/>
                <w:szCs w:val="18"/>
              </w:rPr>
              <w:t xml:space="preserve">), </w:t>
            </w:r>
            <w:r w:rsidR="00C37E17" w:rsidRPr="00F33CEF">
              <w:rPr>
                <w:sz w:val="18"/>
                <w:szCs w:val="18"/>
              </w:rPr>
              <w:t>cu încadrarea acestora pe secțiunea de che</w:t>
            </w:r>
            <w:r w:rsidR="00DF50D6" w:rsidRPr="00F33CEF">
              <w:rPr>
                <w:sz w:val="18"/>
                <w:szCs w:val="18"/>
              </w:rPr>
              <w:t>ltuieli eligibile</w:t>
            </w:r>
            <w:r w:rsidR="00DF4194" w:rsidRPr="00F33CEF">
              <w:rPr>
                <w:sz w:val="18"/>
                <w:szCs w:val="18"/>
              </w:rPr>
              <w:t>/ne-eligibile e</w:t>
            </w:r>
            <w:r w:rsidR="00C37E17" w:rsidRPr="00F33CEF">
              <w:rPr>
                <w:sz w:val="18"/>
                <w:szCs w:val="18"/>
              </w:rPr>
              <w:t xml:space="preserve">ste anexată </w:t>
            </w:r>
            <w:r w:rsidR="00553795" w:rsidRPr="00F33CEF">
              <w:rPr>
                <w:sz w:val="18"/>
                <w:szCs w:val="18"/>
              </w:rPr>
              <w:t>și sumele menționate se corelează cu cele din cadrul bugetului proiectului, de la capitolul bugetar corespunzător?</w:t>
            </w:r>
          </w:p>
        </w:tc>
        <w:tc>
          <w:tcPr>
            <w:tcW w:w="149" w:type="pct"/>
          </w:tcPr>
          <w:p w14:paraId="29B5B813" w14:textId="77777777" w:rsidR="00C37E17" w:rsidRPr="00F33CEF" w:rsidRDefault="00C37E17" w:rsidP="00C37E17">
            <w:pPr>
              <w:jc w:val="center"/>
              <w:rPr>
                <w:sz w:val="18"/>
                <w:szCs w:val="18"/>
                <w:lang w:val="it-IT"/>
              </w:rPr>
            </w:pPr>
          </w:p>
        </w:tc>
        <w:tc>
          <w:tcPr>
            <w:tcW w:w="147" w:type="pct"/>
          </w:tcPr>
          <w:p w14:paraId="3B6387BF" w14:textId="77777777" w:rsidR="00C37E17" w:rsidRPr="00F33CEF" w:rsidRDefault="00C37E17" w:rsidP="00C37E17">
            <w:pPr>
              <w:rPr>
                <w:sz w:val="18"/>
                <w:szCs w:val="18"/>
                <w:lang w:val="it-IT"/>
              </w:rPr>
            </w:pPr>
          </w:p>
        </w:tc>
        <w:tc>
          <w:tcPr>
            <w:tcW w:w="208" w:type="pct"/>
          </w:tcPr>
          <w:p w14:paraId="745B71DE" w14:textId="77777777" w:rsidR="00C37E17" w:rsidRPr="00F33CEF" w:rsidRDefault="00C37E17" w:rsidP="00C37E17">
            <w:pPr>
              <w:rPr>
                <w:sz w:val="18"/>
                <w:szCs w:val="18"/>
                <w:lang w:val="it-IT"/>
              </w:rPr>
            </w:pPr>
          </w:p>
        </w:tc>
        <w:tc>
          <w:tcPr>
            <w:tcW w:w="309" w:type="pct"/>
          </w:tcPr>
          <w:p w14:paraId="732C366D" w14:textId="77777777" w:rsidR="00C37E17" w:rsidRPr="00F33CEF" w:rsidRDefault="00C37E17" w:rsidP="00C37E17">
            <w:pPr>
              <w:rPr>
                <w:sz w:val="18"/>
                <w:szCs w:val="18"/>
                <w:lang w:val="it-IT"/>
              </w:rPr>
            </w:pPr>
          </w:p>
        </w:tc>
        <w:tc>
          <w:tcPr>
            <w:tcW w:w="132" w:type="pct"/>
          </w:tcPr>
          <w:p w14:paraId="0230D948" w14:textId="77777777" w:rsidR="00C37E17" w:rsidRPr="00F33CEF" w:rsidRDefault="00C37E17" w:rsidP="00C37E17">
            <w:pPr>
              <w:rPr>
                <w:sz w:val="18"/>
                <w:szCs w:val="18"/>
                <w:lang w:val="it-IT"/>
              </w:rPr>
            </w:pPr>
          </w:p>
        </w:tc>
        <w:tc>
          <w:tcPr>
            <w:tcW w:w="147" w:type="pct"/>
          </w:tcPr>
          <w:p w14:paraId="270C3F01" w14:textId="77777777" w:rsidR="00C37E17" w:rsidRPr="00F33CEF" w:rsidRDefault="00C37E17" w:rsidP="00C37E17">
            <w:pPr>
              <w:rPr>
                <w:sz w:val="18"/>
                <w:szCs w:val="18"/>
                <w:lang w:val="it-IT"/>
              </w:rPr>
            </w:pPr>
          </w:p>
        </w:tc>
        <w:tc>
          <w:tcPr>
            <w:tcW w:w="168" w:type="pct"/>
          </w:tcPr>
          <w:p w14:paraId="1BD9C469" w14:textId="77777777" w:rsidR="00C37E17" w:rsidRPr="00F33CEF" w:rsidRDefault="00C37E17" w:rsidP="00C37E17">
            <w:pPr>
              <w:rPr>
                <w:sz w:val="18"/>
                <w:szCs w:val="18"/>
                <w:lang w:val="it-IT"/>
              </w:rPr>
            </w:pPr>
          </w:p>
        </w:tc>
        <w:tc>
          <w:tcPr>
            <w:tcW w:w="384" w:type="pct"/>
            <w:gridSpan w:val="2"/>
          </w:tcPr>
          <w:p w14:paraId="0C50BFB9" w14:textId="77777777" w:rsidR="00C37E17" w:rsidRPr="00F33CEF" w:rsidRDefault="00C37E17" w:rsidP="00C37E17">
            <w:pPr>
              <w:rPr>
                <w:sz w:val="18"/>
                <w:szCs w:val="18"/>
                <w:lang w:val="it-IT"/>
              </w:rPr>
            </w:pPr>
          </w:p>
        </w:tc>
      </w:tr>
      <w:tr w:rsidR="00C247D4" w:rsidRPr="00F33CEF" w14:paraId="06A801D6" w14:textId="77777777" w:rsidTr="00C247D4">
        <w:trPr>
          <w:trHeight w:val="1831"/>
          <w:tblHeader/>
        </w:trPr>
        <w:tc>
          <w:tcPr>
            <w:tcW w:w="3356" w:type="pct"/>
          </w:tcPr>
          <w:p w14:paraId="155DCEB6" w14:textId="02914EE0" w:rsidR="005D65AD" w:rsidRPr="00F33CEF" w:rsidRDefault="005D65AD" w:rsidP="00B84D8C">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Fundamentarea rezonabilităţii costurilor</w:t>
            </w:r>
          </w:p>
          <w:p w14:paraId="4ACFD2BD" w14:textId="32465E54" w:rsidR="005D65AD" w:rsidRPr="00F33CEF" w:rsidRDefault="005D65AD" w:rsidP="00B84D8C">
            <w:pPr>
              <w:pStyle w:val="Header"/>
              <w:numPr>
                <w:ilvl w:val="0"/>
                <w:numId w:val="4"/>
              </w:numPr>
              <w:tabs>
                <w:tab w:val="clear" w:pos="4320"/>
                <w:tab w:val="center" w:pos="639"/>
              </w:tabs>
              <w:jc w:val="both"/>
              <w:rPr>
                <w:sz w:val="18"/>
                <w:szCs w:val="18"/>
              </w:rPr>
            </w:pPr>
            <w:r w:rsidRPr="00F33CEF">
              <w:rPr>
                <w:sz w:val="18"/>
                <w:szCs w:val="18"/>
              </w:rPr>
              <w:t>Este atașată Nota privind încadrarea în standardele de cost, completată şi semnată de proiectant? (</w:t>
            </w:r>
            <w:r w:rsidR="00C23621" w:rsidRPr="00F33CEF">
              <w:rPr>
                <w:sz w:val="18"/>
                <w:szCs w:val="18"/>
              </w:rPr>
              <w:t xml:space="preserve">Model </w:t>
            </w:r>
            <w:ins w:id="2" w:author="Ovidiu PANAITE" w:date="2017-04-06T10:00:00Z">
              <w:r w:rsidR="00DD1542">
                <w:rPr>
                  <w:sz w:val="18"/>
                  <w:szCs w:val="18"/>
                </w:rPr>
                <w:t>...</w:t>
              </w:r>
            </w:ins>
            <w:r w:rsidR="00340585" w:rsidRPr="00F33CEF">
              <w:rPr>
                <w:sz w:val="18"/>
                <w:szCs w:val="18"/>
              </w:rPr>
              <w:t>aferent Anexei</w:t>
            </w:r>
            <w:r w:rsidR="00C23621" w:rsidRPr="00F33CEF">
              <w:rPr>
                <w:sz w:val="18"/>
                <w:szCs w:val="18"/>
              </w:rPr>
              <w:t xml:space="preserve"> </w:t>
            </w:r>
            <w:ins w:id="3" w:author="Ovidiu PANAITE" w:date="2017-04-06T10:00:00Z">
              <w:r w:rsidR="00DD1542">
                <w:rPr>
                  <w:sz w:val="18"/>
                  <w:szCs w:val="18"/>
                </w:rPr>
                <w:t>.....</w:t>
              </w:r>
            </w:ins>
            <w:r w:rsidRPr="00F33CEF">
              <w:rPr>
                <w:sz w:val="18"/>
                <w:szCs w:val="18"/>
              </w:rPr>
              <w:t>la Ghidul specific)</w:t>
            </w:r>
            <w:r w:rsidR="00C23621" w:rsidRPr="00F33CEF">
              <w:rPr>
                <w:sz w:val="18"/>
                <w:szCs w:val="18"/>
              </w:rPr>
              <w:t>?</w:t>
            </w:r>
          </w:p>
          <w:p w14:paraId="0660E345" w14:textId="21D48676" w:rsidR="005D65AD" w:rsidRPr="00F33CEF" w:rsidRDefault="005D65AD" w:rsidP="00B84D8C">
            <w:pPr>
              <w:pStyle w:val="Header"/>
              <w:numPr>
                <w:ilvl w:val="0"/>
                <w:numId w:val="4"/>
              </w:numPr>
              <w:tabs>
                <w:tab w:val="center" w:pos="639"/>
              </w:tabs>
              <w:jc w:val="both"/>
              <w:rPr>
                <w:b/>
                <w:sz w:val="18"/>
                <w:szCs w:val="18"/>
              </w:rPr>
            </w:pPr>
            <w:r w:rsidRPr="00F33CEF">
              <w:rPr>
                <w:i/>
                <w:sz w:val="18"/>
                <w:szCs w:val="18"/>
              </w:rPr>
              <w:t>(dacă este cazul)</w:t>
            </w:r>
            <w:r w:rsidRPr="00F33CEF">
              <w:rPr>
                <w:sz w:val="18"/>
                <w:szCs w:val="18"/>
              </w:rPr>
              <w:t xml:space="preserve"> Sunt atașate documente justificative pentru echipamentele/mijloacele de transport și/sau lucrările și/sau pentru care nu există standarde de cost?</w:t>
            </w:r>
            <w:r w:rsidRPr="00F33CEF">
              <w:rPr>
                <w:sz w:val="18"/>
                <w:szCs w:val="18"/>
                <w:lang w:val="it-IT"/>
              </w:rPr>
              <w:t xml:space="preserve"> </w:t>
            </w:r>
          </w:p>
        </w:tc>
        <w:tc>
          <w:tcPr>
            <w:tcW w:w="149" w:type="pct"/>
          </w:tcPr>
          <w:p w14:paraId="4DFB81EB" w14:textId="77777777" w:rsidR="005D65AD" w:rsidRPr="00F33CEF" w:rsidRDefault="005D65AD" w:rsidP="00C37E17">
            <w:pPr>
              <w:jc w:val="center"/>
              <w:rPr>
                <w:sz w:val="18"/>
                <w:szCs w:val="18"/>
                <w:lang w:val="it-IT"/>
              </w:rPr>
            </w:pPr>
          </w:p>
        </w:tc>
        <w:tc>
          <w:tcPr>
            <w:tcW w:w="147" w:type="pct"/>
          </w:tcPr>
          <w:p w14:paraId="44B3E285" w14:textId="77777777" w:rsidR="005D65AD" w:rsidRPr="00F33CEF" w:rsidRDefault="005D65AD" w:rsidP="00C37E17">
            <w:pPr>
              <w:rPr>
                <w:sz w:val="18"/>
                <w:szCs w:val="18"/>
                <w:lang w:val="it-IT"/>
              </w:rPr>
            </w:pPr>
          </w:p>
        </w:tc>
        <w:tc>
          <w:tcPr>
            <w:tcW w:w="208" w:type="pct"/>
          </w:tcPr>
          <w:p w14:paraId="4405F377" w14:textId="77777777" w:rsidR="005D65AD" w:rsidRPr="00F33CEF" w:rsidRDefault="005D65AD" w:rsidP="00C37E17">
            <w:pPr>
              <w:rPr>
                <w:sz w:val="18"/>
                <w:szCs w:val="18"/>
                <w:lang w:val="it-IT"/>
              </w:rPr>
            </w:pPr>
          </w:p>
        </w:tc>
        <w:tc>
          <w:tcPr>
            <w:tcW w:w="309" w:type="pct"/>
          </w:tcPr>
          <w:p w14:paraId="3359EC54" w14:textId="77777777" w:rsidR="005D65AD" w:rsidRPr="00F33CEF" w:rsidRDefault="005D65AD" w:rsidP="00C37E17">
            <w:pPr>
              <w:rPr>
                <w:sz w:val="18"/>
                <w:szCs w:val="18"/>
                <w:lang w:val="it-IT"/>
              </w:rPr>
            </w:pPr>
          </w:p>
        </w:tc>
        <w:tc>
          <w:tcPr>
            <w:tcW w:w="132" w:type="pct"/>
          </w:tcPr>
          <w:p w14:paraId="1BCC3307" w14:textId="77777777" w:rsidR="005D65AD" w:rsidRPr="00F33CEF" w:rsidRDefault="005D65AD" w:rsidP="00C37E17">
            <w:pPr>
              <w:rPr>
                <w:sz w:val="18"/>
                <w:szCs w:val="18"/>
                <w:lang w:val="it-IT"/>
              </w:rPr>
            </w:pPr>
          </w:p>
        </w:tc>
        <w:tc>
          <w:tcPr>
            <w:tcW w:w="147" w:type="pct"/>
          </w:tcPr>
          <w:p w14:paraId="03CE4539" w14:textId="77777777" w:rsidR="005D65AD" w:rsidRPr="00F33CEF" w:rsidRDefault="005D65AD" w:rsidP="00C37E17">
            <w:pPr>
              <w:rPr>
                <w:sz w:val="18"/>
                <w:szCs w:val="18"/>
                <w:lang w:val="it-IT"/>
              </w:rPr>
            </w:pPr>
          </w:p>
        </w:tc>
        <w:tc>
          <w:tcPr>
            <w:tcW w:w="168" w:type="pct"/>
          </w:tcPr>
          <w:p w14:paraId="1B425F98" w14:textId="77777777" w:rsidR="005D65AD" w:rsidRPr="00F33CEF" w:rsidRDefault="005D65AD" w:rsidP="00C37E17">
            <w:pPr>
              <w:rPr>
                <w:sz w:val="18"/>
                <w:szCs w:val="18"/>
                <w:lang w:val="it-IT"/>
              </w:rPr>
            </w:pPr>
          </w:p>
        </w:tc>
        <w:tc>
          <w:tcPr>
            <w:tcW w:w="384" w:type="pct"/>
            <w:gridSpan w:val="2"/>
          </w:tcPr>
          <w:p w14:paraId="5C5A136C" w14:textId="77777777" w:rsidR="005D65AD" w:rsidRPr="00F33CEF" w:rsidRDefault="005D65AD" w:rsidP="00C37E17">
            <w:pPr>
              <w:rPr>
                <w:sz w:val="18"/>
                <w:szCs w:val="18"/>
                <w:lang w:val="it-IT"/>
              </w:rPr>
            </w:pPr>
          </w:p>
        </w:tc>
      </w:tr>
      <w:tr w:rsidR="00C247D4" w:rsidRPr="00F33CEF" w14:paraId="701EA45B" w14:textId="77777777" w:rsidTr="00C247D4">
        <w:trPr>
          <w:trHeight w:val="20"/>
          <w:tblHeader/>
        </w:trPr>
        <w:tc>
          <w:tcPr>
            <w:tcW w:w="3356" w:type="pct"/>
          </w:tcPr>
          <w:p w14:paraId="3F89E604" w14:textId="7130FB9C" w:rsidR="004F7344" w:rsidRPr="00F33CEF" w:rsidRDefault="00EE77F4" w:rsidP="0068566A">
            <w:pPr>
              <w:pStyle w:val="ListParagraph"/>
              <w:numPr>
                <w:ilvl w:val="0"/>
                <w:numId w:val="3"/>
              </w:numPr>
              <w:spacing w:after="0"/>
              <w:rPr>
                <w:rFonts w:ascii="Trebuchet MS" w:hAnsi="Trebuchet MS"/>
                <w:b/>
                <w:sz w:val="18"/>
                <w:szCs w:val="18"/>
                <w:lang w:val="fr-FR"/>
              </w:rPr>
            </w:pPr>
            <w:r w:rsidRPr="00F33CEF">
              <w:rPr>
                <w:rFonts w:ascii="Trebuchet MS" w:hAnsi="Trebuchet MS"/>
                <w:i/>
                <w:sz w:val="18"/>
                <w:szCs w:val="18"/>
                <w:lang w:val="fr-FR"/>
              </w:rPr>
              <w:t>(</w:t>
            </w:r>
            <w:proofErr w:type="spellStart"/>
            <w:r w:rsidR="000A338C" w:rsidRPr="00F33CEF">
              <w:rPr>
                <w:rFonts w:ascii="Trebuchet MS" w:hAnsi="Trebuchet MS"/>
                <w:i/>
                <w:sz w:val="18"/>
                <w:szCs w:val="18"/>
                <w:lang w:val="fr-FR"/>
              </w:rPr>
              <w:t>Dacă</w:t>
            </w:r>
            <w:proofErr w:type="spellEnd"/>
            <w:r w:rsidR="000A338C" w:rsidRPr="00F33CEF">
              <w:rPr>
                <w:rFonts w:ascii="Trebuchet MS" w:hAnsi="Trebuchet MS"/>
                <w:i/>
                <w:sz w:val="18"/>
                <w:szCs w:val="18"/>
                <w:lang w:val="fr-FR"/>
              </w:rPr>
              <w:t xml:space="preserve"> este </w:t>
            </w:r>
            <w:proofErr w:type="spellStart"/>
            <w:r w:rsidR="000A338C" w:rsidRPr="00F33CEF">
              <w:rPr>
                <w:rFonts w:ascii="Trebuchet MS" w:hAnsi="Trebuchet MS"/>
                <w:i/>
                <w:sz w:val="18"/>
                <w:szCs w:val="18"/>
                <w:lang w:val="fr-FR"/>
              </w:rPr>
              <w:t>cazul</w:t>
            </w:r>
            <w:proofErr w:type="spellEnd"/>
            <w:r w:rsidR="000A338C" w:rsidRPr="00F33CEF">
              <w:rPr>
                <w:rFonts w:ascii="Trebuchet MS" w:hAnsi="Trebuchet MS"/>
                <w:i/>
                <w:sz w:val="18"/>
                <w:szCs w:val="18"/>
                <w:lang w:val="fr-FR"/>
              </w:rPr>
              <w:t>)</w:t>
            </w:r>
            <w:r w:rsidR="000A338C" w:rsidRPr="00F33CEF">
              <w:rPr>
                <w:rFonts w:ascii="Trebuchet MS" w:hAnsi="Trebuchet MS"/>
                <w:sz w:val="18"/>
                <w:szCs w:val="18"/>
                <w:lang w:val="fr-FR"/>
              </w:rPr>
              <w:t xml:space="preserve"> </w:t>
            </w:r>
            <w:proofErr w:type="spellStart"/>
            <w:r w:rsidR="000A338C" w:rsidRPr="00F33CEF">
              <w:rPr>
                <w:rFonts w:ascii="Trebuchet MS" w:hAnsi="Trebuchet MS"/>
                <w:sz w:val="18"/>
                <w:szCs w:val="18"/>
                <w:lang w:val="fr-FR"/>
              </w:rPr>
              <w:t>P</w:t>
            </w:r>
            <w:r w:rsidRPr="00F33CEF">
              <w:rPr>
                <w:rFonts w:ascii="Trebuchet MS" w:hAnsi="Trebuchet MS"/>
                <w:b/>
                <w:sz w:val="18"/>
                <w:szCs w:val="18"/>
                <w:lang w:val="fr-FR"/>
              </w:rPr>
              <w:t>rocedura</w:t>
            </w:r>
            <w:proofErr w:type="spellEnd"/>
            <w:r w:rsidRPr="00F33CEF">
              <w:rPr>
                <w:rFonts w:ascii="Trebuchet MS" w:hAnsi="Trebuchet MS"/>
                <w:b/>
                <w:sz w:val="18"/>
                <w:szCs w:val="18"/>
                <w:lang w:val="fr-FR"/>
              </w:rPr>
              <w:t xml:space="preserve"> </w:t>
            </w:r>
            <w:proofErr w:type="gramStart"/>
            <w:r w:rsidRPr="00F33CEF">
              <w:rPr>
                <w:rFonts w:ascii="Trebuchet MS" w:hAnsi="Trebuchet MS"/>
                <w:b/>
                <w:sz w:val="18"/>
                <w:szCs w:val="18"/>
                <w:lang w:val="fr-FR"/>
              </w:rPr>
              <w:t xml:space="preserve">de </w:t>
            </w:r>
            <w:proofErr w:type="spellStart"/>
            <w:r w:rsidRPr="00F33CEF">
              <w:rPr>
                <w:rFonts w:ascii="Trebuchet MS" w:hAnsi="Trebuchet MS"/>
                <w:b/>
                <w:sz w:val="18"/>
                <w:szCs w:val="18"/>
                <w:lang w:val="fr-FR"/>
              </w:rPr>
              <w:t>a</w:t>
            </w:r>
            <w:r w:rsidR="00D74835" w:rsidRPr="00F33CEF">
              <w:rPr>
                <w:rFonts w:ascii="Trebuchet MS" w:hAnsi="Trebuchet MS"/>
                <w:b/>
                <w:sz w:val="18"/>
                <w:szCs w:val="18"/>
                <w:lang w:val="fr-FR"/>
              </w:rPr>
              <w:t>chiziț</w:t>
            </w:r>
            <w:r w:rsidRPr="00F33CEF">
              <w:rPr>
                <w:rFonts w:ascii="Trebuchet MS" w:hAnsi="Trebuchet MS"/>
                <w:b/>
                <w:sz w:val="18"/>
                <w:szCs w:val="18"/>
                <w:lang w:val="fr-FR"/>
              </w:rPr>
              <w:t>ionare</w:t>
            </w:r>
            <w:proofErr w:type="spellEnd"/>
            <w:proofErr w:type="gramEnd"/>
            <w:r w:rsidRPr="00F33CEF">
              <w:rPr>
                <w:rFonts w:ascii="Trebuchet MS" w:hAnsi="Trebuchet MS"/>
                <w:b/>
                <w:sz w:val="18"/>
                <w:szCs w:val="18"/>
                <w:lang w:val="fr-FR"/>
              </w:rPr>
              <w:t xml:space="preserve"> a </w:t>
            </w:r>
            <w:proofErr w:type="spellStart"/>
            <w:r w:rsidR="00D74835" w:rsidRPr="00F33CEF">
              <w:rPr>
                <w:rFonts w:ascii="Trebuchet MS" w:hAnsi="Trebuchet MS"/>
                <w:b/>
                <w:sz w:val="18"/>
                <w:szCs w:val="18"/>
                <w:lang w:val="fr-FR"/>
              </w:rPr>
              <w:t>teren</w:t>
            </w:r>
            <w:r w:rsidRPr="00F33CEF">
              <w:rPr>
                <w:rFonts w:ascii="Trebuchet MS" w:hAnsi="Trebuchet MS"/>
                <w:b/>
                <w:sz w:val="18"/>
                <w:szCs w:val="18"/>
                <w:lang w:val="fr-FR"/>
              </w:rPr>
              <w:t>ului</w:t>
            </w:r>
            <w:proofErr w:type="spellEnd"/>
          </w:p>
          <w:p w14:paraId="1994C789" w14:textId="6A6D9B50" w:rsidR="00C37E17" w:rsidRPr="00F33CEF" w:rsidRDefault="00D74835" w:rsidP="0068566A">
            <w:pPr>
              <w:pStyle w:val="Header"/>
              <w:numPr>
                <w:ilvl w:val="0"/>
                <w:numId w:val="4"/>
              </w:numPr>
              <w:tabs>
                <w:tab w:val="clear" w:pos="4320"/>
                <w:tab w:val="center" w:pos="639"/>
              </w:tabs>
              <w:jc w:val="both"/>
              <w:rPr>
                <w:sz w:val="18"/>
                <w:szCs w:val="18"/>
                <w:lang w:val="it-IT"/>
              </w:rPr>
            </w:pPr>
            <w:r w:rsidRPr="00F33CEF">
              <w:rPr>
                <w:sz w:val="18"/>
                <w:szCs w:val="18"/>
                <w:lang w:val="it-IT"/>
              </w:rPr>
              <w:t>La momentul depunerii Cererii de Finantare procedura de achiziționare a terenului este finalizată ș</w:t>
            </w:r>
            <w:r w:rsidR="00EE77F4" w:rsidRPr="00F33CEF">
              <w:rPr>
                <w:sz w:val="18"/>
                <w:szCs w:val="18"/>
                <w:lang w:val="it-IT"/>
              </w:rPr>
              <w:t>i acest lucru rezultă</w:t>
            </w:r>
            <w:r w:rsidRPr="00F33CEF">
              <w:rPr>
                <w:sz w:val="18"/>
                <w:szCs w:val="18"/>
                <w:lang w:val="it-IT"/>
              </w:rPr>
              <w:t xml:space="preserve"> din documentele de proprietate depuse? </w:t>
            </w:r>
          </w:p>
          <w:p w14:paraId="5B319874" w14:textId="77777777" w:rsidR="00EE77F4" w:rsidRPr="00F33CEF" w:rsidRDefault="00EE77F4" w:rsidP="0068566A">
            <w:pPr>
              <w:pStyle w:val="Header"/>
              <w:numPr>
                <w:ilvl w:val="0"/>
                <w:numId w:val="4"/>
              </w:numPr>
              <w:tabs>
                <w:tab w:val="clear" w:pos="4320"/>
                <w:tab w:val="center" w:pos="639"/>
              </w:tabs>
              <w:jc w:val="both"/>
              <w:rPr>
                <w:sz w:val="18"/>
                <w:szCs w:val="18"/>
                <w:lang w:val="it-IT"/>
              </w:rPr>
            </w:pPr>
            <w:r w:rsidRPr="00F33CEF">
              <w:rPr>
                <w:sz w:val="18"/>
                <w:szCs w:val="18"/>
                <w:lang w:val="it-IT"/>
              </w:rPr>
              <w:t>Este anexat raportul întocmit de expertului ANEVAR privind valoarea terenului achiziționat?</w:t>
            </w:r>
          </w:p>
          <w:p w14:paraId="16C41697" w14:textId="70422944" w:rsidR="00EE77F4" w:rsidRPr="00F33CEF" w:rsidRDefault="00EE77F4" w:rsidP="0068566A">
            <w:pPr>
              <w:pStyle w:val="Header"/>
              <w:numPr>
                <w:ilvl w:val="0"/>
                <w:numId w:val="4"/>
              </w:numPr>
              <w:tabs>
                <w:tab w:val="clear" w:pos="4320"/>
                <w:tab w:val="center" w:pos="639"/>
              </w:tabs>
              <w:jc w:val="both"/>
              <w:rPr>
                <w:sz w:val="18"/>
                <w:szCs w:val="18"/>
                <w:lang w:val="it-IT"/>
              </w:rPr>
            </w:pPr>
            <w:r w:rsidRPr="00F33CEF">
              <w:rPr>
                <w:sz w:val="18"/>
                <w:szCs w:val="18"/>
                <w:lang w:val="it-IT"/>
              </w:rPr>
              <w:t xml:space="preserve">Valoarea terenului achiziționat din raport coincide cu valoarea din bugetul proiectului pentru această </w:t>
            </w:r>
            <w:r w:rsidR="000A338C" w:rsidRPr="00F33CEF">
              <w:rPr>
                <w:sz w:val="18"/>
                <w:szCs w:val="18"/>
                <w:lang w:val="it-IT"/>
              </w:rPr>
              <w:t>sub</w:t>
            </w:r>
            <w:r w:rsidRPr="00F33CEF">
              <w:rPr>
                <w:sz w:val="18"/>
                <w:szCs w:val="18"/>
                <w:lang w:val="it-IT"/>
              </w:rPr>
              <w:t>categorie de cheltuieli?</w:t>
            </w:r>
          </w:p>
        </w:tc>
        <w:tc>
          <w:tcPr>
            <w:tcW w:w="149" w:type="pct"/>
          </w:tcPr>
          <w:p w14:paraId="7BA356AC" w14:textId="77777777" w:rsidR="00C37E17" w:rsidRPr="00F33CEF" w:rsidRDefault="00C37E17" w:rsidP="00C37E17">
            <w:pPr>
              <w:jc w:val="center"/>
              <w:rPr>
                <w:sz w:val="18"/>
                <w:szCs w:val="18"/>
                <w:lang w:val="it-IT"/>
              </w:rPr>
            </w:pPr>
          </w:p>
        </w:tc>
        <w:tc>
          <w:tcPr>
            <w:tcW w:w="147" w:type="pct"/>
          </w:tcPr>
          <w:p w14:paraId="4441110D" w14:textId="77777777" w:rsidR="00C37E17" w:rsidRPr="00F33CEF" w:rsidRDefault="00C37E17" w:rsidP="00C37E17">
            <w:pPr>
              <w:rPr>
                <w:sz w:val="18"/>
                <w:szCs w:val="18"/>
                <w:lang w:val="it-IT"/>
              </w:rPr>
            </w:pPr>
          </w:p>
        </w:tc>
        <w:tc>
          <w:tcPr>
            <w:tcW w:w="208" w:type="pct"/>
          </w:tcPr>
          <w:p w14:paraId="0F37F046" w14:textId="77777777" w:rsidR="00C37E17" w:rsidRPr="00F33CEF" w:rsidRDefault="00C37E17" w:rsidP="00C37E17">
            <w:pPr>
              <w:rPr>
                <w:sz w:val="18"/>
                <w:szCs w:val="18"/>
                <w:lang w:val="it-IT"/>
              </w:rPr>
            </w:pPr>
          </w:p>
        </w:tc>
        <w:tc>
          <w:tcPr>
            <w:tcW w:w="309" w:type="pct"/>
          </w:tcPr>
          <w:p w14:paraId="70096B05" w14:textId="77777777" w:rsidR="00C37E17" w:rsidRPr="00F33CEF" w:rsidRDefault="00C37E17" w:rsidP="00C37E17">
            <w:pPr>
              <w:rPr>
                <w:sz w:val="18"/>
                <w:szCs w:val="18"/>
                <w:lang w:val="it-IT"/>
              </w:rPr>
            </w:pPr>
          </w:p>
        </w:tc>
        <w:tc>
          <w:tcPr>
            <w:tcW w:w="132" w:type="pct"/>
          </w:tcPr>
          <w:p w14:paraId="345B847F" w14:textId="77777777" w:rsidR="00C37E17" w:rsidRPr="00F33CEF" w:rsidRDefault="00C37E17" w:rsidP="00C37E17">
            <w:pPr>
              <w:rPr>
                <w:sz w:val="18"/>
                <w:szCs w:val="18"/>
                <w:lang w:val="it-IT"/>
              </w:rPr>
            </w:pPr>
          </w:p>
        </w:tc>
        <w:tc>
          <w:tcPr>
            <w:tcW w:w="147" w:type="pct"/>
          </w:tcPr>
          <w:p w14:paraId="35F6C258" w14:textId="77777777" w:rsidR="00C37E17" w:rsidRPr="00F33CEF" w:rsidRDefault="00C37E17" w:rsidP="00C37E17">
            <w:pPr>
              <w:rPr>
                <w:sz w:val="18"/>
                <w:szCs w:val="18"/>
                <w:lang w:val="it-IT"/>
              </w:rPr>
            </w:pPr>
          </w:p>
        </w:tc>
        <w:tc>
          <w:tcPr>
            <w:tcW w:w="168" w:type="pct"/>
          </w:tcPr>
          <w:p w14:paraId="568A8B60" w14:textId="77777777" w:rsidR="00C37E17" w:rsidRPr="00F33CEF" w:rsidRDefault="00C37E17" w:rsidP="00C37E17">
            <w:pPr>
              <w:rPr>
                <w:sz w:val="18"/>
                <w:szCs w:val="18"/>
                <w:lang w:val="it-IT"/>
              </w:rPr>
            </w:pPr>
          </w:p>
        </w:tc>
        <w:tc>
          <w:tcPr>
            <w:tcW w:w="384" w:type="pct"/>
            <w:gridSpan w:val="2"/>
          </w:tcPr>
          <w:p w14:paraId="1C11C0D0" w14:textId="77777777" w:rsidR="00C37E17" w:rsidRPr="00F33CEF" w:rsidRDefault="00C37E17" w:rsidP="00C37E17">
            <w:pPr>
              <w:rPr>
                <w:sz w:val="18"/>
                <w:szCs w:val="18"/>
                <w:lang w:val="it-IT"/>
              </w:rPr>
            </w:pPr>
          </w:p>
        </w:tc>
      </w:tr>
      <w:tr w:rsidR="00C247D4" w:rsidRPr="00F33CEF" w14:paraId="6C28480C" w14:textId="77777777" w:rsidTr="00C247D4">
        <w:trPr>
          <w:trHeight w:val="1127"/>
          <w:tblHeader/>
        </w:trPr>
        <w:tc>
          <w:tcPr>
            <w:tcW w:w="3356" w:type="pct"/>
          </w:tcPr>
          <w:p w14:paraId="68DE4C05" w14:textId="5905A9C0" w:rsidR="007C763B" w:rsidRPr="00F33CEF" w:rsidRDefault="007C763B" w:rsidP="0068566A">
            <w:pPr>
              <w:pStyle w:val="Header"/>
              <w:numPr>
                <w:ilvl w:val="0"/>
                <w:numId w:val="3"/>
              </w:numPr>
              <w:tabs>
                <w:tab w:val="center" w:pos="639"/>
              </w:tabs>
              <w:jc w:val="both"/>
              <w:rPr>
                <w:b/>
                <w:sz w:val="18"/>
                <w:szCs w:val="18"/>
                <w:lang w:val="it-IT"/>
              </w:rPr>
            </w:pPr>
            <w:r w:rsidRPr="00F33CEF">
              <w:rPr>
                <w:b/>
                <w:sz w:val="18"/>
                <w:szCs w:val="18"/>
                <w:lang w:val="it-IT"/>
              </w:rPr>
              <w:t>Echipa de proiect</w:t>
            </w:r>
          </w:p>
          <w:p w14:paraId="4B97F3A5" w14:textId="30AC748C" w:rsidR="007C763B" w:rsidRPr="00F33CEF" w:rsidRDefault="007C763B" w:rsidP="0068566A">
            <w:pPr>
              <w:pStyle w:val="Header"/>
              <w:numPr>
                <w:ilvl w:val="0"/>
                <w:numId w:val="4"/>
              </w:numPr>
              <w:tabs>
                <w:tab w:val="center" w:pos="639"/>
              </w:tabs>
              <w:jc w:val="both"/>
              <w:rPr>
                <w:sz w:val="18"/>
                <w:szCs w:val="18"/>
                <w:lang w:val="it-IT"/>
              </w:rPr>
            </w:pPr>
            <w:r w:rsidRPr="00F33CEF">
              <w:rPr>
                <w:sz w:val="18"/>
                <w:szCs w:val="18"/>
                <w:lang w:val="it-IT"/>
              </w:rPr>
              <w:t>Sunt anexate CV-urile membrilor echipei de proiect şi fişele de post (în cazul în care echipa de proiect a fost stabilită)?</w:t>
            </w:r>
          </w:p>
        </w:tc>
        <w:tc>
          <w:tcPr>
            <w:tcW w:w="149" w:type="pct"/>
          </w:tcPr>
          <w:p w14:paraId="1F6AE8A5" w14:textId="77777777" w:rsidR="007C763B" w:rsidRPr="00F33CEF" w:rsidRDefault="007C763B" w:rsidP="00C37E17">
            <w:pPr>
              <w:jc w:val="center"/>
              <w:rPr>
                <w:sz w:val="18"/>
                <w:szCs w:val="18"/>
                <w:lang w:val="it-IT"/>
              </w:rPr>
            </w:pPr>
          </w:p>
        </w:tc>
        <w:tc>
          <w:tcPr>
            <w:tcW w:w="147" w:type="pct"/>
          </w:tcPr>
          <w:p w14:paraId="636BC467" w14:textId="77777777" w:rsidR="007C763B" w:rsidRPr="00F33CEF" w:rsidRDefault="007C763B" w:rsidP="00C37E17">
            <w:pPr>
              <w:rPr>
                <w:sz w:val="18"/>
                <w:szCs w:val="18"/>
                <w:lang w:val="it-IT"/>
              </w:rPr>
            </w:pPr>
          </w:p>
        </w:tc>
        <w:tc>
          <w:tcPr>
            <w:tcW w:w="208" w:type="pct"/>
          </w:tcPr>
          <w:p w14:paraId="385A81AE" w14:textId="77777777" w:rsidR="007C763B" w:rsidRPr="00F33CEF" w:rsidRDefault="007C763B" w:rsidP="00C37E17">
            <w:pPr>
              <w:rPr>
                <w:sz w:val="18"/>
                <w:szCs w:val="18"/>
                <w:lang w:val="it-IT"/>
              </w:rPr>
            </w:pPr>
          </w:p>
        </w:tc>
        <w:tc>
          <w:tcPr>
            <w:tcW w:w="309" w:type="pct"/>
          </w:tcPr>
          <w:p w14:paraId="032DB706" w14:textId="77777777" w:rsidR="007C763B" w:rsidRPr="00F33CEF" w:rsidRDefault="007C763B" w:rsidP="00C37E17">
            <w:pPr>
              <w:rPr>
                <w:sz w:val="18"/>
                <w:szCs w:val="18"/>
                <w:lang w:val="it-IT"/>
              </w:rPr>
            </w:pPr>
          </w:p>
        </w:tc>
        <w:tc>
          <w:tcPr>
            <w:tcW w:w="132" w:type="pct"/>
          </w:tcPr>
          <w:p w14:paraId="0BD3073F" w14:textId="77777777" w:rsidR="007C763B" w:rsidRPr="00F33CEF" w:rsidRDefault="007C763B" w:rsidP="00C37E17">
            <w:pPr>
              <w:rPr>
                <w:sz w:val="18"/>
                <w:szCs w:val="18"/>
                <w:lang w:val="it-IT"/>
              </w:rPr>
            </w:pPr>
          </w:p>
        </w:tc>
        <w:tc>
          <w:tcPr>
            <w:tcW w:w="147" w:type="pct"/>
          </w:tcPr>
          <w:p w14:paraId="39C9B9DB" w14:textId="77777777" w:rsidR="007C763B" w:rsidRPr="00F33CEF" w:rsidRDefault="007C763B" w:rsidP="00C37E17">
            <w:pPr>
              <w:rPr>
                <w:sz w:val="18"/>
                <w:szCs w:val="18"/>
                <w:lang w:val="it-IT"/>
              </w:rPr>
            </w:pPr>
          </w:p>
        </w:tc>
        <w:tc>
          <w:tcPr>
            <w:tcW w:w="168" w:type="pct"/>
          </w:tcPr>
          <w:p w14:paraId="0AEBD959" w14:textId="77777777" w:rsidR="007C763B" w:rsidRPr="00F33CEF" w:rsidRDefault="007C763B" w:rsidP="00C37E17">
            <w:pPr>
              <w:rPr>
                <w:sz w:val="18"/>
                <w:szCs w:val="18"/>
                <w:lang w:val="it-IT"/>
              </w:rPr>
            </w:pPr>
          </w:p>
        </w:tc>
        <w:tc>
          <w:tcPr>
            <w:tcW w:w="384" w:type="pct"/>
            <w:gridSpan w:val="2"/>
          </w:tcPr>
          <w:p w14:paraId="14FDEAE0" w14:textId="77777777" w:rsidR="007C763B" w:rsidRPr="00F33CEF" w:rsidRDefault="007C763B" w:rsidP="00C37E17">
            <w:pPr>
              <w:rPr>
                <w:sz w:val="18"/>
                <w:szCs w:val="18"/>
                <w:lang w:val="it-IT"/>
              </w:rPr>
            </w:pPr>
          </w:p>
        </w:tc>
      </w:tr>
      <w:tr w:rsidR="00E21CB0" w:rsidRPr="00F33CEF" w14:paraId="0654B373" w14:textId="77777777" w:rsidTr="00C247D4">
        <w:trPr>
          <w:trHeight w:val="1127"/>
          <w:tblHeader/>
        </w:trPr>
        <w:tc>
          <w:tcPr>
            <w:tcW w:w="3356" w:type="pct"/>
          </w:tcPr>
          <w:p w14:paraId="2936B0D7" w14:textId="727CDFC7" w:rsidR="00E21CB0" w:rsidRPr="00F33CEF" w:rsidRDefault="00E21CB0" w:rsidP="0068566A">
            <w:pPr>
              <w:pStyle w:val="Header"/>
              <w:numPr>
                <w:ilvl w:val="0"/>
                <w:numId w:val="3"/>
              </w:numPr>
              <w:tabs>
                <w:tab w:val="center" w:pos="639"/>
              </w:tabs>
              <w:jc w:val="both"/>
              <w:rPr>
                <w:b/>
                <w:sz w:val="18"/>
                <w:szCs w:val="18"/>
                <w:lang w:val="it-IT"/>
              </w:rPr>
            </w:pPr>
            <w:r w:rsidRPr="00F33CEF">
              <w:rPr>
                <w:b/>
                <w:sz w:val="18"/>
                <w:szCs w:val="18"/>
                <w:lang w:val="it-IT"/>
              </w:rPr>
              <w:t>Av</w:t>
            </w:r>
            <w:r w:rsidRPr="00F33CEF">
              <w:rPr>
                <w:b/>
                <w:sz w:val="18"/>
                <w:szCs w:val="18"/>
              </w:rPr>
              <w:t>izul Ministerului educaţiei este prezentat?</w:t>
            </w:r>
          </w:p>
        </w:tc>
        <w:tc>
          <w:tcPr>
            <w:tcW w:w="149" w:type="pct"/>
          </w:tcPr>
          <w:p w14:paraId="322AE82C" w14:textId="77777777" w:rsidR="00E21CB0" w:rsidRPr="00F33CEF" w:rsidRDefault="00E21CB0" w:rsidP="00C37E17">
            <w:pPr>
              <w:jc w:val="center"/>
              <w:rPr>
                <w:sz w:val="18"/>
                <w:szCs w:val="18"/>
                <w:lang w:val="it-IT"/>
              </w:rPr>
            </w:pPr>
          </w:p>
        </w:tc>
        <w:tc>
          <w:tcPr>
            <w:tcW w:w="147" w:type="pct"/>
          </w:tcPr>
          <w:p w14:paraId="33199F13" w14:textId="77777777" w:rsidR="00E21CB0" w:rsidRPr="00F33CEF" w:rsidRDefault="00E21CB0" w:rsidP="00C37E17">
            <w:pPr>
              <w:rPr>
                <w:sz w:val="18"/>
                <w:szCs w:val="18"/>
                <w:lang w:val="it-IT"/>
              </w:rPr>
            </w:pPr>
          </w:p>
        </w:tc>
        <w:tc>
          <w:tcPr>
            <w:tcW w:w="208" w:type="pct"/>
          </w:tcPr>
          <w:p w14:paraId="78F8737E" w14:textId="77777777" w:rsidR="00E21CB0" w:rsidRPr="00F33CEF" w:rsidRDefault="00E21CB0" w:rsidP="00C37E17">
            <w:pPr>
              <w:rPr>
                <w:sz w:val="18"/>
                <w:szCs w:val="18"/>
                <w:lang w:val="it-IT"/>
              </w:rPr>
            </w:pPr>
          </w:p>
        </w:tc>
        <w:tc>
          <w:tcPr>
            <w:tcW w:w="309" w:type="pct"/>
          </w:tcPr>
          <w:p w14:paraId="6E738F93" w14:textId="77777777" w:rsidR="00E21CB0" w:rsidRPr="00F33CEF" w:rsidRDefault="00E21CB0" w:rsidP="00C37E17">
            <w:pPr>
              <w:rPr>
                <w:sz w:val="18"/>
                <w:szCs w:val="18"/>
                <w:lang w:val="it-IT"/>
              </w:rPr>
            </w:pPr>
          </w:p>
        </w:tc>
        <w:tc>
          <w:tcPr>
            <w:tcW w:w="132" w:type="pct"/>
          </w:tcPr>
          <w:p w14:paraId="6257DC55" w14:textId="77777777" w:rsidR="00E21CB0" w:rsidRPr="00F33CEF" w:rsidRDefault="00E21CB0" w:rsidP="00C37E17">
            <w:pPr>
              <w:rPr>
                <w:sz w:val="18"/>
                <w:szCs w:val="18"/>
                <w:lang w:val="it-IT"/>
              </w:rPr>
            </w:pPr>
          </w:p>
        </w:tc>
        <w:tc>
          <w:tcPr>
            <w:tcW w:w="147" w:type="pct"/>
          </w:tcPr>
          <w:p w14:paraId="5FAC924D" w14:textId="77777777" w:rsidR="00E21CB0" w:rsidRPr="00F33CEF" w:rsidRDefault="00E21CB0" w:rsidP="00C37E17">
            <w:pPr>
              <w:rPr>
                <w:sz w:val="18"/>
                <w:szCs w:val="18"/>
                <w:lang w:val="it-IT"/>
              </w:rPr>
            </w:pPr>
          </w:p>
        </w:tc>
        <w:tc>
          <w:tcPr>
            <w:tcW w:w="168" w:type="pct"/>
          </w:tcPr>
          <w:p w14:paraId="7A75839D" w14:textId="77777777" w:rsidR="00E21CB0" w:rsidRPr="00F33CEF" w:rsidRDefault="00E21CB0" w:rsidP="00C37E17">
            <w:pPr>
              <w:rPr>
                <w:sz w:val="18"/>
                <w:szCs w:val="18"/>
                <w:lang w:val="it-IT"/>
              </w:rPr>
            </w:pPr>
          </w:p>
        </w:tc>
        <w:tc>
          <w:tcPr>
            <w:tcW w:w="384" w:type="pct"/>
            <w:gridSpan w:val="2"/>
          </w:tcPr>
          <w:p w14:paraId="0947109B" w14:textId="77777777" w:rsidR="00E21CB0" w:rsidRPr="00F33CEF" w:rsidRDefault="00E21CB0" w:rsidP="00C37E17">
            <w:pPr>
              <w:rPr>
                <w:sz w:val="18"/>
                <w:szCs w:val="18"/>
                <w:lang w:val="it-IT"/>
              </w:rPr>
            </w:pPr>
          </w:p>
        </w:tc>
      </w:tr>
    </w:tbl>
    <w:p w14:paraId="7D7167E3" w14:textId="77777777" w:rsidR="00D347A3" w:rsidRPr="00F33CEF" w:rsidRDefault="00D347A3" w:rsidP="009B437F">
      <w:pPr>
        <w:rPr>
          <w:rFonts w:cs="Arial"/>
          <w:sz w:val="18"/>
          <w:szCs w:val="18"/>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F33CEF" w14:paraId="2777EFF2" w14:textId="77777777" w:rsidTr="00EC08EB">
        <w:trPr>
          <w:trHeight w:val="20"/>
          <w:tblHeader/>
        </w:trPr>
        <w:tc>
          <w:tcPr>
            <w:tcW w:w="3053" w:type="pct"/>
          </w:tcPr>
          <w:p w14:paraId="7D0DD9C7" w14:textId="35F2B595" w:rsidR="00583143" w:rsidRPr="00F33CEF" w:rsidRDefault="00583143" w:rsidP="009768CC">
            <w:pPr>
              <w:spacing w:after="0"/>
              <w:rPr>
                <w:b/>
                <w:sz w:val="18"/>
                <w:szCs w:val="18"/>
                <w:lang w:val="it-IT"/>
              </w:rPr>
            </w:pPr>
            <w:r w:rsidRPr="00F33CEF">
              <w:rPr>
                <w:b/>
                <w:sz w:val="18"/>
                <w:szCs w:val="18"/>
                <w:lang w:val="it-IT"/>
              </w:rPr>
              <w:lastRenderedPageBreak/>
              <w:t xml:space="preserve">PROIECTUL </w:t>
            </w:r>
            <w:r w:rsidR="00073E43" w:rsidRPr="00F33CEF">
              <w:rPr>
                <w:b/>
                <w:sz w:val="18"/>
                <w:szCs w:val="18"/>
                <w:lang w:val="it-IT"/>
              </w:rPr>
              <w:t>(</w:t>
            </w:r>
            <w:r w:rsidR="00130A8D" w:rsidRPr="00F33CEF">
              <w:rPr>
                <w:b/>
                <w:sz w:val="18"/>
                <w:szCs w:val="18"/>
                <w:lang w:val="it-IT"/>
              </w:rPr>
              <w:t>cererea de finanțare)</w:t>
            </w:r>
            <w:r w:rsidR="00A4025A" w:rsidRPr="00F33CEF">
              <w:rPr>
                <w:b/>
                <w:sz w:val="18"/>
                <w:szCs w:val="18"/>
                <w:lang w:val="it-IT"/>
              </w:rPr>
              <w:t xml:space="preserve"> </w:t>
            </w:r>
            <w:r w:rsidR="00C75FB5" w:rsidRPr="00F33CEF">
              <w:rPr>
                <w:b/>
                <w:sz w:val="18"/>
                <w:szCs w:val="18"/>
                <w:lang w:val="it-IT"/>
              </w:rPr>
              <w:t>ESTE</w:t>
            </w:r>
            <w:r w:rsidRPr="00F33CEF">
              <w:rPr>
                <w:b/>
                <w:sz w:val="18"/>
                <w:szCs w:val="18"/>
                <w:lang w:val="it-IT"/>
              </w:rPr>
              <w:t xml:space="preserve"> DECLARAT CONFORM ȘI ELIGIBIL</w:t>
            </w:r>
          </w:p>
          <w:p w14:paraId="1768AE17" w14:textId="77777777" w:rsidR="00583143" w:rsidRPr="00F33CEF" w:rsidRDefault="00583143" w:rsidP="009768CC">
            <w:pPr>
              <w:spacing w:after="60"/>
              <w:outlineLvl w:val="0"/>
              <w:rPr>
                <w:rFonts w:cs="Arial"/>
                <w:b/>
                <w:iCs/>
                <w:sz w:val="18"/>
                <w:szCs w:val="18"/>
              </w:rPr>
            </w:pPr>
            <w:r w:rsidRPr="00F33CEF">
              <w:rPr>
                <w:rFonts w:cs="Arial"/>
                <w:b/>
                <w:iCs/>
                <w:sz w:val="18"/>
                <w:szCs w:val="18"/>
              </w:rPr>
              <w:t xml:space="preserve">DA </w:t>
            </w:r>
            <w:r w:rsidRPr="00F33CEF">
              <w:rPr>
                <w:rFonts w:cs="Arial"/>
                <w:iCs/>
                <w:sz w:val="18"/>
                <w:szCs w:val="18"/>
              </w:rPr>
              <w:t xml:space="preserve">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p>
          <w:p w14:paraId="25EB7981" w14:textId="77777777" w:rsidR="00583143" w:rsidRPr="00F33CEF" w:rsidRDefault="00583143" w:rsidP="009768CC">
            <w:pPr>
              <w:spacing w:after="60"/>
              <w:jc w:val="both"/>
              <w:outlineLvl w:val="0"/>
              <w:rPr>
                <w:rFonts w:cs="Arial"/>
                <w:b/>
                <w:iCs/>
                <w:sz w:val="18"/>
                <w:szCs w:val="18"/>
              </w:rPr>
            </w:pPr>
            <w:r w:rsidRPr="00F33CEF">
              <w:rPr>
                <w:rFonts w:cs="Arial"/>
                <w:b/>
                <w:iCs/>
                <w:sz w:val="18"/>
                <w:szCs w:val="18"/>
              </w:rPr>
              <w:t xml:space="preserve">NU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r w:rsidRPr="00F33CEF">
              <w:rPr>
                <w:rFonts w:cs="Arial"/>
                <w:b/>
                <w:iCs/>
                <w:sz w:val="18"/>
                <w:szCs w:val="18"/>
              </w:rPr>
              <w:t xml:space="preserve"> </w:t>
            </w:r>
          </w:p>
        </w:tc>
        <w:tc>
          <w:tcPr>
            <w:tcW w:w="232" w:type="pct"/>
            <w:shd w:val="clear" w:color="auto" w:fill="auto"/>
          </w:tcPr>
          <w:p w14:paraId="55A118D6" w14:textId="77777777" w:rsidR="00583143" w:rsidRPr="00F33CEF" w:rsidRDefault="00583143" w:rsidP="009768CC">
            <w:pPr>
              <w:spacing w:before="0" w:after="0"/>
              <w:ind w:left="360"/>
              <w:rPr>
                <w:b/>
                <w:sz w:val="18"/>
                <w:szCs w:val="18"/>
                <w:lang w:val="it-IT"/>
              </w:rPr>
            </w:pPr>
          </w:p>
        </w:tc>
        <w:tc>
          <w:tcPr>
            <w:tcW w:w="186" w:type="pct"/>
          </w:tcPr>
          <w:p w14:paraId="2042B4D1" w14:textId="77777777" w:rsidR="00583143" w:rsidRPr="00F33CEF" w:rsidRDefault="00583143" w:rsidP="009768CC">
            <w:pPr>
              <w:spacing w:before="0" w:after="0"/>
              <w:ind w:left="360"/>
              <w:rPr>
                <w:b/>
                <w:sz w:val="18"/>
                <w:szCs w:val="18"/>
                <w:lang w:val="it-IT"/>
              </w:rPr>
            </w:pPr>
          </w:p>
        </w:tc>
        <w:tc>
          <w:tcPr>
            <w:tcW w:w="278" w:type="pct"/>
          </w:tcPr>
          <w:p w14:paraId="3A1F7F0E" w14:textId="77777777" w:rsidR="00583143" w:rsidRPr="00F33CEF" w:rsidRDefault="00583143" w:rsidP="009768CC">
            <w:pPr>
              <w:spacing w:before="0" w:after="0"/>
              <w:ind w:left="360"/>
              <w:rPr>
                <w:b/>
                <w:sz w:val="18"/>
                <w:szCs w:val="18"/>
                <w:lang w:val="it-IT"/>
              </w:rPr>
            </w:pPr>
          </w:p>
        </w:tc>
        <w:tc>
          <w:tcPr>
            <w:tcW w:w="279" w:type="pct"/>
          </w:tcPr>
          <w:p w14:paraId="655A20B6" w14:textId="77777777" w:rsidR="00583143" w:rsidRPr="00F33CEF" w:rsidRDefault="00583143" w:rsidP="009768CC">
            <w:pPr>
              <w:spacing w:before="0" w:after="0"/>
              <w:ind w:left="360"/>
              <w:rPr>
                <w:b/>
                <w:sz w:val="18"/>
                <w:szCs w:val="18"/>
                <w:lang w:val="it-IT"/>
              </w:rPr>
            </w:pPr>
          </w:p>
        </w:tc>
        <w:tc>
          <w:tcPr>
            <w:tcW w:w="186" w:type="pct"/>
          </w:tcPr>
          <w:p w14:paraId="4DA5E425" w14:textId="77777777" w:rsidR="00583143" w:rsidRPr="00F33CEF" w:rsidRDefault="00583143" w:rsidP="009768CC">
            <w:pPr>
              <w:spacing w:before="0" w:after="0"/>
              <w:ind w:left="360"/>
              <w:rPr>
                <w:b/>
                <w:sz w:val="18"/>
                <w:szCs w:val="18"/>
                <w:lang w:val="it-IT"/>
              </w:rPr>
            </w:pPr>
          </w:p>
        </w:tc>
        <w:tc>
          <w:tcPr>
            <w:tcW w:w="186" w:type="pct"/>
          </w:tcPr>
          <w:p w14:paraId="702E4D35" w14:textId="77777777" w:rsidR="00583143" w:rsidRPr="00F33CEF" w:rsidRDefault="00583143" w:rsidP="009768CC">
            <w:pPr>
              <w:spacing w:before="0" w:after="0"/>
              <w:ind w:left="360"/>
              <w:rPr>
                <w:b/>
                <w:sz w:val="18"/>
                <w:szCs w:val="18"/>
                <w:lang w:val="it-IT"/>
              </w:rPr>
            </w:pPr>
          </w:p>
        </w:tc>
        <w:tc>
          <w:tcPr>
            <w:tcW w:w="325" w:type="pct"/>
          </w:tcPr>
          <w:p w14:paraId="3B54EE6E" w14:textId="77777777" w:rsidR="00583143" w:rsidRPr="00F33CEF" w:rsidRDefault="00583143" w:rsidP="009768CC">
            <w:pPr>
              <w:spacing w:before="0" w:after="0"/>
              <w:ind w:left="360"/>
              <w:rPr>
                <w:b/>
                <w:sz w:val="18"/>
                <w:szCs w:val="18"/>
                <w:lang w:val="it-IT"/>
              </w:rPr>
            </w:pPr>
          </w:p>
        </w:tc>
        <w:tc>
          <w:tcPr>
            <w:tcW w:w="276" w:type="pct"/>
          </w:tcPr>
          <w:p w14:paraId="444BB552" w14:textId="77777777" w:rsidR="00583143" w:rsidRPr="00F33CEF" w:rsidRDefault="00583143" w:rsidP="009768CC">
            <w:pPr>
              <w:spacing w:before="0" w:after="0"/>
              <w:ind w:left="360"/>
              <w:rPr>
                <w:b/>
                <w:sz w:val="18"/>
                <w:szCs w:val="18"/>
                <w:lang w:val="it-IT"/>
              </w:rPr>
            </w:pPr>
          </w:p>
        </w:tc>
      </w:tr>
    </w:tbl>
    <w:p w14:paraId="2CC6777C" w14:textId="77777777" w:rsidR="007E34C2" w:rsidRPr="00F33CEF" w:rsidRDefault="007E34C2" w:rsidP="007E34C2">
      <w:pPr>
        <w:rPr>
          <w:rFonts w:cs="Arial"/>
          <w:sz w:val="18"/>
          <w:szCs w:val="18"/>
        </w:rPr>
      </w:pPr>
    </w:p>
    <w:p w14:paraId="5EEB8DFF" w14:textId="0C00F43E" w:rsidR="00E775B2" w:rsidRPr="00F33CEF" w:rsidRDefault="00E775B2" w:rsidP="00E775B2">
      <w:pPr>
        <w:rPr>
          <w:b/>
          <w:sz w:val="18"/>
          <w:szCs w:val="18"/>
        </w:rPr>
      </w:pPr>
      <w:r w:rsidRPr="00F33CEF">
        <w:rPr>
          <w:b/>
          <w:sz w:val="18"/>
          <w:szCs w:val="18"/>
        </w:rPr>
        <w:t>OBSERVA</w:t>
      </w:r>
      <w:r w:rsidR="00D347A3" w:rsidRPr="00F33CEF">
        <w:rPr>
          <w:b/>
          <w:sz w:val="18"/>
          <w:szCs w:val="18"/>
        </w:rPr>
        <w:t>Ț</w:t>
      </w:r>
      <w:r w:rsidRPr="00F33CEF">
        <w:rPr>
          <w:b/>
          <w:sz w:val="18"/>
          <w:szCs w:val="18"/>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F33CEF" w14:paraId="539E2463" w14:textId="77777777" w:rsidTr="00EC08EB">
        <w:trPr>
          <w:trHeight w:val="20"/>
          <w:tblHeader/>
        </w:trPr>
        <w:tc>
          <w:tcPr>
            <w:tcW w:w="15588" w:type="dxa"/>
          </w:tcPr>
          <w:p w14:paraId="5FA0415E" w14:textId="77777777" w:rsidR="00C8319A" w:rsidRPr="00F33CEF" w:rsidRDefault="00C8319A" w:rsidP="00AB21DB">
            <w:pPr>
              <w:spacing w:before="0" w:after="0"/>
              <w:jc w:val="both"/>
              <w:rPr>
                <w:sz w:val="18"/>
                <w:szCs w:val="18"/>
                <w:lang w:val="it-IT"/>
              </w:rPr>
            </w:pPr>
          </w:p>
          <w:p w14:paraId="09145435" w14:textId="1A64EFB0" w:rsidR="00D13100" w:rsidRPr="00F33CEF" w:rsidRDefault="00D13100" w:rsidP="003F3DE9">
            <w:pPr>
              <w:spacing w:before="0" w:after="0"/>
              <w:ind w:left="360"/>
              <w:jc w:val="both"/>
              <w:rPr>
                <w:sz w:val="18"/>
                <w:szCs w:val="18"/>
                <w:lang w:val="it-IT"/>
              </w:rPr>
            </w:pPr>
            <w:r w:rsidRPr="00F33CEF">
              <w:rPr>
                <w:sz w:val="18"/>
                <w:szCs w:val="18"/>
                <w:lang w:val="it-IT"/>
              </w:rPr>
              <w:t>Se va menționa data începerii etapei</w:t>
            </w:r>
            <w:r w:rsidR="00A6196A" w:rsidRPr="00F33CEF">
              <w:rPr>
                <w:sz w:val="18"/>
                <w:szCs w:val="18"/>
                <w:lang w:val="it-IT"/>
              </w:rPr>
              <w:t>,</w:t>
            </w:r>
          </w:p>
          <w:p w14:paraId="0DB349EE" w14:textId="5A307485" w:rsidR="00E775B2" w:rsidRPr="00F33CEF" w:rsidRDefault="00A6196A" w:rsidP="003F3DE9">
            <w:pPr>
              <w:spacing w:before="0" w:after="0"/>
              <w:ind w:left="360"/>
              <w:jc w:val="both"/>
              <w:rPr>
                <w:sz w:val="18"/>
                <w:szCs w:val="18"/>
                <w:lang w:val="it-IT"/>
              </w:rPr>
            </w:pPr>
            <w:r w:rsidRPr="00F33CEF">
              <w:rPr>
                <w:sz w:val="18"/>
                <w:szCs w:val="18"/>
                <w:lang w:val="it-IT"/>
              </w:rPr>
              <w:t>Se vor menț</w:t>
            </w:r>
            <w:r w:rsidR="00E775B2" w:rsidRPr="00F33CEF">
              <w:rPr>
                <w:sz w:val="18"/>
                <w:szCs w:val="18"/>
                <w:lang w:val="it-IT"/>
              </w:rPr>
              <w:t>iona solicit</w:t>
            </w:r>
            <w:r w:rsidR="00D347A3" w:rsidRPr="00F33CEF">
              <w:rPr>
                <w:sz w:val="18"/>
                <w:szCs w:val="18"/>
                <w:lang w:val="it-IT"/>
              </w:rPr>
              <w:t>ările de clarificări ș</w:t>
            </w:r>
            <w:r w:rsidR="00E775B2" w:rsidRPr="00F33CEF">
              <w:rPr>
                <w:sz w:val="18"/>
                <w:szCs w:val="18"/>
                <w:lang w:val="it-IT"/>
              </w:rPr>
              <w:t xml:space="preserve">i </w:t>
            </w:r>
            <w:r w:rsidR="00D347A3" w:rsidRPr="00F33CEF">
              <w:rPr>
                <w:sz w:val="18"/>
                <w:szCs w:val="18"/>
                <w:lang w:val="it-IT"/>
              </w:rPr>
              <w:t>ră</w:t>
            </w:r>
            <w:r w:rsidR="00E775B2" w:rsidRPr="00F33CEF">
              <w:rPr>
                <w:sz w:val="18"/>
                <w:szCs w:val="18"/>
                <w:lang w:val="it-IT"/>
              </w:rPr>
              <w:t>spunsurile la acestea</w:t>
            </w:r>
            <w:r w:rsidR="00D13100" w:rsidRPr="00F33CEF">
              <w:rPr>
                <w:sz w:val="18"/>
                <w:szCs w:val="18"/>
                <w:lang w:val="it-IT"/>
              </w:rPr>
              <w:t>, inclusiv cu termenele la care solicitările de clarificări au fost trimise și, respectiv, răspunsurile au fost primite de către OI</w:t>
            </w:r>
            <w:r w:rsidRPr="00F33CEF">
              <w:rPr>
                <w:sz w:val="18"/>
                <w:szCs w:val="18"/>
                <w:lang w:val="it-IT"/>
              </w:rPr>
              <w:t>,</w:t>
            </w:r>
          </w:p>
          <w:p w14:paraId="3227DE38" w14:textId="76B09CCF" w:rsidR="00E775B2" w:rsidRPr="00F33CEF" w:rsidRDefault="00E775B2" w:rsidP="003F3DE9">
            <w:pPr>
              <w:spacing w:before="0" w:after="0"/>
              <w:ind w:left="360"/>
              <w:jc w:val="both"/>
              <w:rPr>
                <w:sz w:val="18"/>
                <w:szCs w:val="18"/>
                <w:lang w:val="it-IT"/>
              </w:rPr>
            </w:pPr>
            <w:r w:rsidRPr="00F33CEF">
              <w:rPr>
                <w:sz w:val="18"/>
                <w:szCs w:val="18"/>
                <w:lang w:val="it-IT"/>
              </w:rPr>
              <w:t>Se vor men</w:t>
            </w:r>
            <w:r w:rsidR="00A6196A" w:rsidRPr="00F33CEF">
              <w:rPr>
                <w:sz w:val="18"/>
                <w:szCs w:val="18"/>
                <w:lang w:val="it-IT"/>
              </w:rPr>
              <w:t>ț</w:t>
            </w:r>
            <w:r w:rsidRPr="00F33CEF">
              <w:rPr>
                <w:sz w:val="18"/>
                <w:szCs w:val="18"/>
                <w:lang w:val="it-IT"/>
              </w:rPr>
              <w:t xml:space="preserve">iona problemele identificate </w:t>
            </w:r>
            <w:r w:rsidR="00D347A3" w:rsidRPr="00F33CEF">
              <w:rPr>
                <w:sz w:val="18"/>
                <w:szCs w:val="18"/>
                <w:lang w:val="it-IT"/>
              </w:rPr>
              <w:t>și observaț</w:t>
            </w:r>
            <w:r w:rsidR="00A6196A" w:rsidRPr="00F33CEF">
              <w:rPr>
                <w:sz w:val="18"/>
                <w:szCs w:val="18"/>
                <w:lang w:val="it-IT"/>
              </w:rPr>
              <w:t>iile celor 2 experț</w:t>
            </w:r>
            <w:r w:rsidRPr="00F33CEF">
              <w:rPr>
                <w:sz w:val="18"/>
                <w:szCs w:val="18"/>
                <w:lang w:val="it-IT"/>
              </w:rPr>
              <w:t>i,</w:t>
            </w:r>
          </w:p>
          <w:p w14:paraId="3E84CB02" w14:textId="506F5057" w:rsidR="00E775B2" w:rsidRPr="00F33CEF" w:rsidRDefault="00D347A3" w:rsidP="003F3DE9">
            <w:pPr>
              <w:spacing w:before="0" w:after="0"/>
              <w:ind w:left="360"/>
              <w:jc w:val="both"/>
              <w:rPr>
                <w:sz w:val="18"/>
                <w:szCs w:val="18"/>
                <w:lang w:val="it-IT"/>
              </w:rPr>
            </w:pPr>
            <w:r w:rsidRPr="00F33CEF">
              <w:rPr>
                <w:sz w:val="18"/>
                <w:szCs w:val="18"/>
                <w:lang w:val="it-IT"/>
              </w:rPr>
              <w:t>Se va</w:t>
            </w:r>
            <w:r w:rsidR="00E775B2" w:rsidRPr="00F33CEF">
              <w:rPr>
                <w:sz w:val="18"/>
                <w:szCs w:val="18"/>
                <w:lang w:val="it-IT"/>
              </w:rPr>
              <w:t xml:space="preserve"> justifica </w:t>
            </w:r>
            <w:r w:rsidRPr="00F33CEF">
              <w:rPr>
                <w:sz w:val="18"/>
                <w:szCs w:val="18"/>
                <w:lang w:val="it-IT"/>
              </w:rPr>
              <w:t>neî</w:t>
            </w:r>
            <w:r w:rsidR="00E775B2" w:rsidRPr="00F33CEF">
              <w:rPr>
                <w:sz w:val="18"/>
                <w:szCs w:val="18"/>
                <w:lang w:val="it-IT"/>
              </w:rPr>
              <w:t>nde</w:t>
            </w:r>
            <w:r w:rsidR="00A6196A" w:rsidRPr="00F33CEF">
              <w:rPr>
                <w:sz w:val="18"/>
                <w:szCs w:val="18"/>
                <w:lang w:val="it-IT"/>
              </w:rPr>
              <w:t>plinirea anumitor criterii, dacă</w:t>
            </w:r>
            <w:r w:rsidR="00E775B2" w:rsidRPr="00F33CEF">
              <w:rPr>
                <w:sz w:val="18"/>
                <w:szCs w:val="18"/>
                <w:lang w:val="it-IT"/>
              </w:rPr>
              <w:t xml:space="preserve"> este cazul</w:t>
            </w:r>
            <w:r w:rsidR="00A6196A" w:rsidRPr="00F33CEF">
              <w:rPr>
                <w:sz w:val="18"/>
                <w:szCs w:val="18"/>
                <w:lang w:val="it-IT"/>
              </w:rPr>
              <w:t>,</w:t>
            </w:r>
          </w:p>
          <w:p w14:paraId="00EDCA25" w14:textId="5023344B" w:rsidR="00F65871" w:rsidRPr="00F33CEF" w:rsidRDefault="00D13100" w:rsidP="00F65871">
            <w:pPr>
              <w:spacing w:before="0" w:after="0"/>
              <w:ind w:left="360"/>
              <w:jc w:val="both"/>
              <w:rPr>
                <w:sz w:val="18"/>
                <w:szCs w:val="18"/>
                <w:lang w:val="it-IT"/>
              </w:rPr>
            </w:pPr>
            <w:r w:rsidRPr="00F33CEF">
              <w:rPr>
                <w:sz w:val="18"/>
                <w:szCs w:val="18"/>
                <w:lang w:val="it-IT"/>
              </w:rPr>
              <w:t xml:space="preserve">Se va menționa dacă cererea de finanțare a fost respinsă </w:t>
            </w:r>
            <w:r w:rsidR="00A6196A" w:rsidRPr="00F33CEF">
              <w:rPr>
                <w:sz w:val="18"/>
                <w:szCs w:val="18"/>
                <w:lang w:val="it-IT"/>
              </w:rPr>
              <w:t>sau a trecut în etapa următoare,</w:t>
            </w:r>
          </w:p>
          <w:p w14:paraId="3473F58F" w14:textId="77777777" w:rsidR="00E775B2" w:rsidRPr="00F33CEF" w:rsidRDefault="00D347A3" w:rsidP="00F65871">
            <w:pPr>
              <w:spacing w:before="0" w:after="0"/>
              <w:ind w:left="360"/>
              <w:jc w:val="both"/>
              <w:rPr>
                <w:sz w:val="18"/>
                <w:szCs w:val="18"/>
                <w:lang w:val="it-IT"/>
              </w:rPr>
            </w:pPr>
            <w:r w:rsidRPr="00F33CEF">
              <w:rPr>
                <w:sz w:val="18"/>
                <w:szCs w:val="18"/>
                <w:lang w:val="it-IT"/>
              </w:rPr>
              <w:t>Se va menționa dacă</w:t>
            </w:r>
            <w:r w:rsidR="00E775B2" w:rsidRPr="00F33CEF">
              <w:rPr>
                <w:sz w:val="18"/>
                <w:szCs w:val="18"/>
                <w:lang w:val="it-IT"/>
              </w:rPr>
              <w:t xml:space="preserve"> a fost necesar</w:t>
            </w:r>
            <w:r w:rsidRPr="00F33CEF">
              <w:rPr>
                <w:sz w:val="18"/>
                <w:szCs w:val="18"/>
                <w:lang w:val="it-IT"/>
              </w:rPr>
              <w:t>ă realizarea medierii ș</w:t>
            </w:r>
            <w:r w:rsidR="00E775B2" w:rsidRPr="00F33CEF">
              <w:rPr>
                <w:sz w:val="18"/>
                <w:szCs w:val="18"/>
                <w:lang w:val="it-IT"/>
              </w:rPr>
              <w:t>i concluziile acesteia</w:t>
            </w:r>
            <w:r w:rsidR="00A6196A" w:rsidRPr="00F33CEF">
              <w:rPr>
                <w:sz w:val="18"/>
                <w:szCs w:val="18"/>
                <w:lang w:val="it-IT"/>
              </w:rPr>
              <w:t>.</w:t>
            </w:r>
          </w:p>
          <w:p w14:paraId="76486D83" w14:textId="719A00A1" w:rsidR="00C8319A" w:rsidRPr="00F33CEF" w:rsidRDefault="00C8319A" w:rsidP="00F65871">
            <w:pPr>
              <w:spacing w:before="0" w:after="0"/>
              <w:ind w:left="360"/>
              <w:jc w:val="both"/>
              <w:rPr>
                <w:b/>
                <w:sz w:val="18"/>
                <w:szCs w:val="18"/>
                <w:lang w:val="it-IT"/>
              </w:rPr>
            </w:pPr>
          </w:p>
        </w:tc>
      </w:tr>
    </w:tbl>
    <w:p w14:paraId="62EAC947" w14:textId="77777777" w:rsidR="00C2660D" w:rsidRPr="00F33CEF" w:rsidRDefault="00C2660D" w:rsidP="00C2660D">
      <w:pPr>
        <w:spacing w:before="0" w:after="0"/>
        <w:jc w:val="both"/>
        <w:rPr>
          <w:sz w:val="18"/>
          <w:szCs w:val="18"/>
        </w:rPr>
      </w:pPr>
    </w:p>
    <w:p w14:paraId="64388E9E" w14:textId="618238A2" w:rsidR="00C2660D" w:rsidRPr="00F33CEF" w:rsidRDefault="00C2660D" w:rsidP="00C2660D">
      <w:pPr>
        <w:spacing w:before="0" w:after="0"/>
        <w:jc w:val="both"/>
        <w:rPr>
          <w:sz w:val="18"/>
          <w:szCs w:val="18"/>
        </w:rPr>
      </w:pPr>
      <w:r w:rsidRPr="00F33CEF">
        <w:rPr>
          <w:sz w:val="18"/>
          <w:szCs w:val="18"/>
        </w:rPr>
        <w:t xml:space="preserve">Numai cererile de </w:t>
      </w:r>
      <w:r w:rsidR="00A6196A" w:rsidRPr="00F33CEF">
        <w:rPr>
          <w:sz w:val="18"/>
          <w:szCs w:val="18"/>
        </w:rPr>
        <w:t>finanț</w:t>
      </w:r>
      <w:r w:rsidRPr="00F33CEF">
        <w:rPr>
          <w:sz w:val="18"/>
          <w:szCs w:val="18"/>
        </w:rPr>
        <w:t>are conforme din punct de vedere administrativ (care îndeplinesc toate criteriile din g</w:t>
      </w:r>
      <w:r w:rsidR="00A6196A" w:rsidRPr="00F33CEF">
        <w:rPr>
          <w:sz w:val="18"/>
          <w:szCs w:val="18"/>
        </w:rPr>
        <w:t>rila de verificare a conformităț</w:t>
      </w:r>
      <w:r w:rsidR="003E3569" w:rsidRPr="00F33CEF">
        <w:rPr>
          <w:sz w:val="18"/>
          <w:szCs w:val="18"/>
        </w:rPr>
        <w:t xml:space="preserve">ii administrative) </w:t>
      </w:r>
      <w:r w:rsidR="00A6196A" w:rsidRPr="00F33CEF">
        <w:rPr>
          <w:sz w:val="18"/>
          <w:szCs w:val="18"/>
        </w:rPr>
        <w:t>ș</w:t>
      </w:r>
      <w:r w:rsidR="003E3569" w:rsidRPr="00F33CEF">
        <w:rPr>
          <w:sz w:val="18"/>
          <w:szCs w:val="18"/>
        </w:rPr>
        <w:t>i eligibile</w:t>
      </w:r>
      <w:r w:rsidRPr="00F33CEF">
        <w:rPr>
          <w:sz w:val="18"/>
          <w:szCs w:val="18"/>
        </w:rPr>
        <w:t xml:space="preserve"> sunt admise în următoarea etapă a </w:t>
      </w:r>
      <w:r w:rsidR="003E3569" w:rsidRPr="00F33CEF">
        <w:rPr>
          <w:sz w:val="18"/>
          <w:szCs w:val="18"/>
        </w:rPr>
        <w:t>procesului de evaluare tehnică ș</w:t>
      </w:r>
      <w:r w:rsidRPr="00F33CEF">
        <w:rPr>
          <w:sz w:val="18"/>
          <w:szCs w:val="18"/>
        </w:rPr>
        <w:t>i financiară. Marcarea cu NU a oricărui criteriu</w:t>
      </w:r>
      <w:r w:rsidR="00AD6BF4" w:rsidRPr="00F33CEF">
        <w:rPr>
          <w:sz w:val="18"/>
          <w:szCs w:val="18"/>
        </w:rPr>
        <w:t xml:space="preserve"> aplicabil</w:t>
      </w:r>
      <w:r w:rsidRPr="00F33CEF">
        <w:rPr>
          <w:sz w:val="18"/>
          <w:szCs w:val="18"/>
        </w:rPr>
        <w:t xml:space="preserve"> din </w:t>
      </w:r>
      <w:r w:rsidR="00E443FC" w:rsidRPr="00F33CEF">
        <w:rPr>
          <w:sz w:val="18"/>
          <w:szCs w:val="18"/>
        </w:rPr>
        <w:t>prezenta grilă</w:t>
      </w:r>
      <w:r w:rsidRPr="00F33CEF">
        <w:rPr>
          <w:sz w:val="18"/>
          <w:szCs w:val="18"/>
        </w:rPr>
        <w:t xml:space="preserve"> constituie în acest sens motiv de res</w:t>
      </w:r>
      <w:r w:rsidR="00AD6BF4" w:rsidRPr="00F33CEF">
        <w:rPr>
          <w:sz w:val="18"/>
          <w:szCs w:val="18"/>
        </w:rPr>
        <w:t>pingere al cererii de finanțare.</w:t>
      </w:r>
    </w:p>
    <w:p w14:paraId="68C43DD4" w14:textId="77777777" w:rsidR="00C2660D" w:rsidRPr="00F33CEF" w:rsidRDefault="00C2660D" w:rsidP="00C2660D">
      <w:pPr>
        <w:spacing w:before="0" w:after="0"/>
        <w:jc w:val="both"/>
        <w:rPr>
          <w:sz w:val="18"/>
          <w:szCs w:val="18"/>
          <w:lang w:val="it-IT"/>
        </w:rPr>
      </w:pPr>
    </w:p>
    <w:p w14:paraId="4B84E693" w14:textId="61DBC741" w:rsidR="00C2660D" w:rsidRPr="00F33CEF" w:rsidRDefault="00C2660D" w:rsidP="00C2660D">
      <w:pPr>
        <w:jc w:val="both"/>
        <w:rPr>
          <w:sz w:val="18"/>
          <w:szCs w:val="18"/>
          <w:lang w:val="it-IT"/>
        </w:rPr>
      </w:pPr>
      <w:r w:rsidRPr="00F33CEF">
        <w:rPr>
          <w:sz w:val="18"/>
          <w:szCs w:val="18"/>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F33CEF" w:rsidRDefault="00C2660D" w:rsidP="00C2660D">
      <w:pPr>
        <w:jc w:val="both"/>
        <w:rPr>
          <w:sz w:val="18"/>
          <w:szCs w:val="18"/>
          <w:lang w:val="it-IT"/>
        </w:rPr>
      </w:pPr>
      <w:r w:rsidRPr="00F33CEF">
        <w:rPr>
          <w:sz w:val="18"/>
          <w:szCs w:val="18"/>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F33CEF">
        <w:rPr>
          <w:sz w:val="18"/>
          <w:szCs w:val="18"/>
          <w:lang w:val="it-IT"/>
        </w:rPr>
        <w:t xml:space="preserve"> </w:t>
      </w:r>
    </w:p>
    <w:p w14:paraId="34916B81" w14:textId="77777777" w:rsidR="00647276" w:rsidRPr="00F33CEF" w:rsidRDefault="00647276" w:rsidP="00C2660D">
      <w:pPr>
        <w:jc w:val="both"/>
        <w:rPr>
          <w:sz w:val="18"/>
          <w:szCs w:val="18"/>
          <w:lang w:val="it-IT"/>
        </w:rPr>
      </w:pPr>
    </w:p>
    <w:p w14:paraId="66293EC2" w14:textId="0AD00554" w:rsidR="00AD6BF4" w:rsidRPr="00F33CEF" w:rsidRDefault="00AD6BF4" w:rsidP="00E443FC">
      <w:pPr>
        <w:jc w:val="both"/>
        <w:rPr>
          <w:sz w:val="18"/>
          <w:szCs w:val="18"/>
          <w:lang w:val="it-IT"/>
        </w:rPr>
      </w:pPr>
      <w:r w:rsidRPr="00F33CEF">
        <w:rPr>
          <w:sz w:val="18"/>
          <w:szCs w:val="18"/>
          <w:lang w:val="it-IT"/>
        </w:rPr>
        <w:t>Excep</w:t>
      </w:r>
      <w:r w:rsidR="002729A9" w:rsidRPr="00F33CEF">
        <w:rPr>
          <w:sz w:val="18"/>
          <w:szCs w:val="18"/>
          <w:lang w:val="it-IT"/>
        </w:rPr>
        <w:t>ţ</w:t>
      </w:r>
      <w:r w:rsidRPr="00F33CEF">
        <w:rPr>
          <w:sz w:val="18"/>
          <w:szCs w:val="18"/>
          <w:lang w:val="it-IT"/>
        </w:rPr>
        <w:t>ia este reprezentată</w:t>
      </w:r>
      <w:r w:rsidR="00860F28" w:rsidRPr="00F33CEF">
        <w:rPr>
          <w:sz w:val="18"/>
          <w:szCs w:val="18"/>
          <w:lang w:val="it-IT"/>
        </w:rPr>
        <w:t xml:space="preserve"> de </w:t>
      </w:r>
      <w:r w:rsidR="00224823" w:rsidRPr="00F33CEF">
        <w:rPr>
          <w:sz w:val="18"/>
          <w:szCs w:val="18"/>
          <w:lang w:val="it-IT"/>
        </w:rPr>
        <w:t>posibilitatea formulării</w:t>
      </w:r>
      <w:r w:rsidR="002729A9" w:rsidRPr="00F33CEF">
        <w:rPr>
          <w:sz w:val="18"/>
          <w:szCs w:val="18"/>
          <w:lang w:val="it-IT"/>
        </w:rPr>
        <w:t xml:space="preserve"> urmă</w:t>
      </w:r>
      <w:r w:rsidR="00860F28" w:rsidRPr="00F33CEF">
        <w:rPr>
          <w:sz w:val="18"/>
          <w:szCs w:val="18"/>
          <w:lang w:val="it-IT"/>
        </w:rPr>
        <w:t xml:space="preserve">toarelor </w:t>
      </w:r>
      <w:r w:rsidRPr="00F33CEF">
        <w:rPr>
          <w:sz w:val="18"/>
          <w:szCs w:val="18"/>
          <w:lang w:val="it-IT"/>
        </w:rPr>
        <w:t>recomand</w:t>
      </w:r>
      <w:r w:rsidR="00860F28" w:rsidRPr="00F33CEF">
        <w:rPr>
          <w:sz w:val="18"/>
          <w:szCs w:val="18"/>
          <w:lang w:val="it-IT"/>
        </w:rPr>
        <w:t>ă</w:t>
      </w:r>
      <w:r w:rsidRPr="00F33CEF">
        <w:rPr>
          <w:sz w:val="18"/>
          <w:szCs w:val="18"/>
          <w:lang w:val="it-IT"/>
        </w:rPr>
        <w:t xml:space="preserve">ri: </w:t>
      </w:r>
    </w:p>
    <w:p w14:paraId="27AE3AFA" w14:textId="4C5F9111" w:rsidR="00992071" w:rsidRPr="00F33CEF" w:rsidRDefault="00992071" w:rsidP="00D7730E">
      <w:pPr>
        <w:pStyle w:val="ListParagraph"/>
        <w:numPr>
          <w:ilvl w:val="0"/>
          <w:numId w:val="38"/>
        </w:numPr>
        <w:rPr>
          <w:rFonts w:ascii="Trebuchet MS" w:hAnsi="Trebuchet MS"/>
          <w:sz w:val="18"/>
          <w:szCs w:val="18"/>
          <w:lang w:val="it-IT"/>
        </w:rPr>
      </w:pPr>
      <w:r w:rsidRPr="00F33CEF">
        <w:rPr>
          <w:rFonts w:ascii="Trebuchet MS" w:hAnsi="Trebuchet MS"/>
          <w:sz w:val="18"/>
          <w:szCs w:val="18"/>
          <w:highlight w:val="yellow"/>
          <w:lang w:val="it-IT"/>
        </w:rPr>
        <w:t xml:space="preserve">Prezentarea extraselor de carte funciară </w:t>
      </w:r>
      <w:r w:rsidRPr="00F33CEF">
        <w:rPr>
          <w:rFonts w:ascii="Trebuchet MS" w:hAnsi="Trebuchet MS"/>
          <w:sz w:val="18"/>
          <w:szCs w:val="18"/>
          <w:lang w:val="it-IT"/>
        </w:rPr>
        <w:t>cu înscrierea definitivă a dreptului de proprietate asupra imobilelor</w:t>
      </w:r>
      <w:r w:rsidR="00D7730E" w:rsidRPr="00F33CEF">
        <w:rPr>
          <w:rFonts w:ascii="Trebuchet MS" w:hAnsi="Trebuchet MS"/>
          <w:sz w:val="18"/>
          <w:szCs w:val="18"/>
          <w:lang w:val="it-IT"/>
        </w:rPr>
        <w:t>, în etapa pre-contractuală;</w:t>
      </w:r>
    </w:p>
    <w:p w14:paraId="5D29AF28" w14:textId="642B4FDB" w:rsidR="0034619C" w:rsidRPr="00F33CEF" w:rsidRDefault="0034619C" w:rsidP="0034619C">
      <w:pPr>
        <w:pStyle w:val="ListParagraph"/>
        <w:numPr>
          <w:ilvl w:val="0"/>
          <w:numId w:val="38"/>
        </w:numPr>
        <w:rPr>
          <w:rFonts w:ascii="Trebuchet MS" w:hAnsi="Trebuchet MS"/>
          <w:sz w:val="18"/>
          <w:szCs w:val="18"/>
          <w:highlight w:val="yellow"/>
          <w:lang w:val="it-IT"/>
        </w:rPr>
      </w:pPr>
      <w:r w:rsidRPr="00F33CEF">
        <w:rPr>
          <w:rFonts w:ascii="Trebuchet MS" w:hAnsi="Trebuchet MS"/>
          <w:sz w:val="18"/>
          <w:szCs w:val="18"/>
          <w:highlight w:val="yellow"/>
          <w:lang w:val="it-IT"/>
        </w:rPr>
        <w:t>Actualizarea hotărârii (hotărârile partenerilor, dacă e cazul) de aprobarea a documentaţiei tehnico-economice a proiectului și a indicatorilor tehnico-economici, dacă este cazul</w:t>
      </w:r>
      <w:r w:rsidRPr="00F33CEF">
        <w:rPr>
          <w:rFonts w:ascii="Trebuchet MS" w:hAnsi="Trebuchet MS"/>
          <w:sz w:val="18"/>
          <w:szCs w:val="18"/>
          <w:highlight w:val="yellow"/>
        </w:rPr>
        <w:t xml:space="preserve">, </w:t>
      </w:r>
      <w:r w:rsidRPr="00F33CEF">
        <w:rPr>
          <w:rFonts w:ascii="Trebuchet MS" w:hAnsi="Trebuchet MS"/>
          <w:sz w:val="18"/>
          <w:szCs w:val="18"/>
          <w:highlight w:val="yellow"/>
          <w:lang w:val="it-IT"/>
        </w:rPr>
        <w:t>până în etapa pre-contractuală;</w:t>
      </w:r>
    </w:p>
    <w:p w14:paraId="7C89C165" w14:textId="2A15F862" w:rsidR="009E3323" w:rsidRPr="00F33CEF" w:rsidRDefault="00C2660D" w:rsidP="00C2660D">
      <w:pPr>
        <w:jc w:val="both"/>
        <w:rPr>
          <w:sz w:val="18"/>
          <w:szCs w:val="18"/>
        </w:rPr>
      </w:pPr>
      <w:r w:rsidRPr="00F33CEF">
        <w:rPr>
          <w:sz w:val="18"/>
          <w:szCs w:val="18"/>
          <w:lang w:val="it-IT"/>
        </w:rPr>
        <w:t>Grila de verificare a conformităţii administrative şi eligibilităţii va fi semnată şi asumată în conformitate cu prevederile procedurale ale AM/OI.</w:t>
      </w:r>
    </w:p>
    <w:sectPr w:rsidR="009E3323" w:rsidRPr="00F33CEF"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E3D62" w14:textId="77777777" w:rsidR="00437086" w:rsidRDefault="00437086" w:rsidP="007275E1">
      <w:pPr>
        <w:spacing w:before="0" w:after="0"/>
      </w:pPr>
      <w:r>
        <w:separator/>
      </w:r>
    </w:p>
  </w:endnote>
  <w:endnote w:type="continuationSeparator" w:id="0">
    <w:p w14:paraId="03C3072E" w14:textId="77777777" w:rsidR="00437086" w:rsidRDefault="0043708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832BC0">
          <w:rPr>
            <w:noProof/>
          </w:rPr>
          <w:t>14</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75473" w14:textId="77777777" w:rsidR="00437086" w:rsidRDefault="00437086" w:rsidP="007275E1">
      <w:pPr>
        <w:spacing w:before="0" w:after="0"/>
      </w:pPr>
      <w:r>
        <w:separator/>
      </w:r>
    </w:p>
  </w:footnote>
  <w:footnote w:type="continuationSeparator" w:id="0">
    <w:p w14:paraId="63795A6C" w14:textId="77777777" w:rsidR="00437086" w:rsidRDefault="00437086"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 xml:space="preserve">Se </w:t>
      </w:r>
      <w:proofErr w:type="spellStart"/>
      <w:r w:rsidRPr="00CA757A">
        <w:rPr>
          <w:rFonts w:ascii="Trebuchet MS" w:hAnsi="Trebuchet MS"/>
          <w:sz w:val="16"/>
          <w:szCs w:val="16"/>
          <w:lang w:val="en-US"/>
        </w:rPr>
        <w:t>recomandă</w:t>
      </w:r>
      <w:proofErr w:type="spellEnd"/>
      <w:r w:rsidRPr="00CA757A">
        <w:rPr>
          <w:rFonts w:ascii="Trebuchet MS" w:hAnsi="Trebuchet MS"/>
          <w:sz w:val="16"/>
          <w:szCs w:val="16"/>
          <w:lang w:val="en-US"/>
        </w:rPr>
        <w:t xml:space="preserve"> ca </w:t>
      </w:r>
      <w:proofErr w:type="spellStart"/>
      <w:r w:rsidRPr="00CA757A">
        <w:rPr>
          <w:rFonts w:ascii="Trebuchet MS" w:hAnsi="Trebuchet MS"/>
          <w:sz w:val="16"/>
          <w:szCs w:val="16"/>
          <w:lang w:val="en-US"/>
        </w:rPr>
        <w:t>secţiunea</w:t>
      </w:r>
      <w:proofErr w:type="spellEnd"/>
      <w:r w:rsidRPr="00CA757A">
        <w:rPr>
          <w:rFonts w:ascii="Trebuchet MS" w:hAnsi="Trebuchet MS"/>
          <w:sz w:val="16"/>
          <w:szCs w:val="16"/>
          <w:lang w:val="en-US"/>
        </w:rPr>
        <w:t xml:space="preserve"> II </w:t>
      </w:r>
      <w:proofErr w:type="spellStart"/>
      <w:r w:rsidRPr="00CA757A">
        <w:rPr>
          <w:rFonts w:ascii="Trebuchet MS" w:hAnsi="Trebuchet MS"/>
          <w:sz w:val="16"/>
          <w:szCs w:val="16"/>
          <w:lang w:val="en-US"/>
        </w:rPr>
        <w:t>sa</w:t>
      </w:r>
      <w:proofErr w:type="spellEnd"/>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w:t>
      </w:r>
      <w:bookmarkStart w:id="0" w:name="_GoBack"/>
      <w:bookmarkEnd w:id="0"/>
      <w:r w:rsidRPr="00B703F7">
        <w:rPr>
          <w:rFonts w:ascii="Trebuchet MS" w:hAnsi="Trebuchet MS"/>
          <w:sz w:val="16"/>
          <w:szCs w:val="16"/>
        </w:rPr>
        <w:t>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1E6C4E9B" w14:textId="77777777" w:rsidR="00A61C5A" w:rsidRPr="00A61C5A" w:rsidRDefault="00A61C5A" w:rsidP="00A61C5A">
          <w:pPr>
            <w:pStyle w:val="Header"/>
            <w:spacing w:before="0" w:after="0"/>
            <w:ind w:right="4365"/>
            <w:jc w:val="both"/>
            <w:rPr>
              <w:sz w:val="16"/>
              <w:szCs w:val="16"/>
            </w:rPr>
          </w:pPr>
          <w:r w:rsidRPr="00A61C5A">
            <w:rPr>
              <w:sz w:val="16"/>
              <w:szCs w:val="16"/>
            </w:rPr>
            <w:t xml:space="preserve">Axa prioritară 10 Îmbunătățirea infrastructurii educaționale, </w:t>
          </w:r>
        </w:p>
        <w:p w14:paraId="3C1057DE" w14:textId="77777777" w:rsidR="00A61C5A" w:rsidRPr="00A61C5A" w:rsidRDefault="00A61C5A" w:rsidP="00A61C5A">
          <w:pPr>
            <w:pStyle w:val="Header"/>
            <w:spacing w:before="0" w:after="0"/>
            <w:ind w:right="4365"/>
            <w:jc w:val="both"/>
            <w:rPr>
              <w:sz w:val="16"/>
              <w:szCs w:val="16"/>
            </w:rPr>
          </w:pPr>
          <w:r w:rsidRPr="00A61C5A">
            <w:rPr>
              <w:sz w:val="16"/>
              <w:szCs w:val="16"/>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5A07A508" w:rsidR="00B16535" w:rsidRPr="008D7482" w:rsidRDefault="00A61C5A" w:rsidP="00A61C5A">
          <w:pPr>
            <w:pStyle w:val="Header"/>
            <w:spacing w:before="0" w:after="0"/>
            <w:ind w:right="4365"/>
            <w:jc w:val="both"/>
            <w:rPr>
              <w:rFonts w:cs="Arial"/>
              <w:color w:val="333333"/>
              <w:sz w:val="16"/>
              <w:szCs w:val="16"/>
            </w:rPr>
          </w:pPr>
          <w:r w:rsidRPr="00A61C5A">
            <w:rPr>
              <w:sz w:val="16"/>
              <w:szCs w:val="16"/>
            </w:rPr>
            <w:t>Obiectiv Specific 10.1 Creșterea gradului de participare la nivelul educaţiei timpurii şi învăţământului obligatoriu, în special pentru copii cu risc crescut de părăsire timpurie a sistemului</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50DE5D16"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A61C5A">
            <w:rPr>
              <w:rFonts w:cs="Arial"/>
              <w:b/>
              <w:bCs/>
              <w:color w:val="333333"/>
              <w:sz w:val="14"/>
            </w:rPr>
            <w:t>POR/10/2017/10/10.1/10.1a/</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DD1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vidiu PANAITE">
    <w15:presenceInfo w15:providerId="AD" w15:userId="S-1-5-21-2784544311-199262477-2526794783-133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A6F"/>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37086"/>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0868"/>
    <w:rsid w:val="00823B02"/>
    <w:rsid w:val="00824476"/>
    <w:rsid w:val="008248A1"/>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1C5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0B9A"/>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5A5B5-A15D-4DBA-960E-DA0B516D2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3342</Words>
  <Characters>19053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7</cp:revision>
  <cp:lastPrinted>2017-04-06T07:01:00Z</cp:lastPrinted>
  <dcterms:created xsi:type="dcterms:W3CDTF">2017-03-14T08:03:00Z</dcterms:created>
  <dcterms:modified xsi:type="dcterms:W3CDTF">2017-04-07T08:38:00Z</dcterms:modified>
</cp:coreProperties>
</file>